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90824" w14:textId="01E1F67D" w:rsidR="00753605" w:rsidRPr="00DC55C1" w:rsidRDefault="00753605">
      <w:pPr>
        <w:rPr>
          <w:b/>
          <w:i/>
        </w:rPr>
      </w:pPr>
      <w:r>
        <w:t xml:space="preserve">     </w:t>
      </w:r>
      <w:r w:rsidR="00DC55C1" w:rsidRPr="00DC55C1">
        <w:rPr>
          <w:b/>
          <w:i/>
        </w:rPr>
        <w:t>Anexa 8</w:t>
      </w:r>
      <w:r w:rsidRPr="00DC55C1">
        <w:rPr>
          <w:b/>
          <w:i/>
        </w:rPr>
        <w:t xml:space="preserve">                                                              </w:t>
      </w:r>
    </w:p>
    <w:p w14:paraId="087AA45A" w14:textId="77777777" w:rsidR="00753605" w:rsidRDefault="00753605"/>
    <w:p w14:paraId="51B25E9C" w14:textId="185809AE" w:rsidR="00E34E67" w:rsidRPr="00145FD3" w:rsidRDefault="00753605">
      <w:pPr>
        <w:rPr>
          <w:b/>
          <w:sz w:val="28"/>
          <w:szCs w:val="28"/>
        </w:rPr>
      </w:pPr>
      <w:bookmarkStart w:id="0" w:name="_Hlk8806823"/>
      <w:r>
        <w:t xml:space="preserve">                                                             </w:t>
      </w:r>
      <w:r w:rsidR="00BC152B" w:rsidRPr="00145FD3">
        <w:rPr>
          <w:b/>
          <w:sz w:val="28"/>
          <w:szCs w:val="28"/>
        </w:rPr>
        <w:t>Grila de evalu</w:t>
      </w:r>
      <w:r w:rsidR="00DC55C1">
        <w:rPr>
          <w:b/>
          <w:sz w:val="28"/>
          <w:szCs w:val="28"/>
        </w:rPr>
        <w:t>are tehnico-financiară</w:t>
      </w:r>
    </w:p>
    <w:p w14:paraId="4AE4F54A" w14:textId="4CA3026E" w:rsidR="00C853CB" w:rsidRPr="00145FD3" w:rsidRDefault="00C853CB">
      <w:pPr>
        <w:rPr>
          <w:b/>
          <w:sz w:val="28"/>
          <w:szCs w:val="28"/>
        </w:rPr>
      </w:pPr>
    </w:p>
    <w:p w14:paraId="6929596E" w14:textId="7C5FF4D1" w:rsidR="00C853CB" w:rsidRDefault="00C853CB" w:rsidP="00145FD3">
      <w:pPr>
        <w:tabs>
          <w:tab w:val="left" w:pos="8460"/>
          <w:tab w:val="right" w:pos="10580"/>
        </w:tabs>
      </w:pPr>
    </w:p>
    <w:p w14:paraId="12A5CE66" w14:textId="77777777" w:rsidR="00C853CB" w:rsidRDefault="00C853CB" w:rsidP="00C853CB">
      <w:pPr>
        <w:pStyle w:val="BodyText"/>
        <w:rPr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3"/>
        <w:gridCol w:w="1133"/>
        <w:gridCol w:w="1046"/>
      </w:tblGrid>
      <w:tr w:rsidR="00C853CB" w14:paraId="5A7E83C1" w14:textId="77777777" w:rsidTr="00596104">
        <w:trPr>
          <w:trHeight w:val="585"/>
        </w:trPr>
        <w:tc>
          <w:tcPr>
            <w:tcW w:w="8173" w:type="dxa"/>
            <w:shd w:val="clear" w:color="auto" w:fill="F3F3F3"/>
          </w:tcPr>
          <w:p w14:paraId="7DEBE46F" w14:textId="77777777" w:rsidR="00C853CB" w:rsidRDefault="00C853CB" w:rsidP="00596104">
            <w:pPr>
              <w:pStyle w:val="TableParagraph"/>
              <w:spacing w:before="146"/>
              <w:ind w:left="3114" w:right="310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Criterii</w:t>
            </w:r>
            <w:proofErr w:type="spellEnd"/>
            <w:r>
              <w:rPr>
                <w:b/>
                <w:sz w:val="24"/>
              </w:rPr>
              <w:t xml:space="preserve"> de </w:t>
            </w:r>
            <w:proofErr w:type="spellStart"/>
            <w:r>
              <w:rPr>
                <w:b/>
                <w:sz w:val="24"/>
              </w:rPr>
              <w:t>evaluare</w:t>
            </w:r>
            <w:proofErr w:type="spellEnd"/>
          </w:p>
        </w:tc>
        <w:tc>
          <w:tcPr>
            <w:tcW w:w="1133" w:type="dxa"/>
            <w:shd w:val="clear" w:color="auto" w:fill="F3F3F3"/>
          </w:tcPr>
          <w:p w14:paraId="5DA77E2B" w14:textId="77777777" w:rsidR="00C853CB" w:rsidRDefault="00C853CB" w:rsidP="00596104">
            <w:pPr>
              <w:pStyle w:val="TableParagraph"/>
              <w:spacing w:line="292" w:lineRule="exact"/>
              <w:ind w:left="19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Punctaj</w:t>
            </w:r>
            <w:proofErr w:type="spellEnd"/>
          </w:p>
          <w:p w14:paraId="7DA01D98" w14:textId="77777777" w:rsidR="00C853CB" w:rsidRDefault="00C853CB" w:rsidP="00596104">
            <w:pPr>
              <w:pStyle w:val="TableParagraph"/>
              <w:spacing w:line="273" w:lineRule="exact"/>
              <w:ind w:left="21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proiect</w:t>
            </w:r>
            <w:proofErr w:type="spellEnd"/>
          </w:p>
        </w:tc>
        <w:tc>
          <w:tcPr>
            <w:tcW w:w="1046" w:type="dxa"/>
            <w:shd w:val="clear" w:color="auto" w:fill="F3F3F3"/>
          </w:tcPr>
          <w:p w14:paraId="029C5898" w14:textId="77777777" w:rsidR="00C853CB" w:rsidRDefault="00C853CB" w:rsidP="00596104">
            <w:pPr>
              <w:pStyle w:val="TableParagraph"/>
              <w:spacing w:line="292" w:lineRule="exact"/>
              <w:ind w:left="14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Punctaj</w:t>
            </w:r>
            <w:proofErr w:type="spellEnd"/>
          </w:p>
          <w:p w14:paraId="42FF62CF" w14:textId="77777777" w:rsidR="00C853CB" w:rsidRDefault="00C853CB" w:rsidP="00596104">
            <w:pPr>
              <w:pStyle w:val="TableParagraph"/>
              <w:spacing w:line="273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Maxim</w:t>
            </w:r>
          </w:p>
        </w:tc>
      </w:tr>
      <w:tr w:rsidR="00C853CB" w14:paraId="3823012A" w14:textId="77777777" w:rsidTr="00596104">
        <w:trPr>
          <w:trHeight w:val="587"/>
        </w:trPr>
        <w:tc>
          <w:tcPr>
            <w:tcW w:w="8173" w:type="dxa"/>
          </w:tcPr>
          <w:p w14:paraId="42916AD0" w14:textId="77777777" w:rsidR="00C853CB" w:rsidRDefault="00C853CB" w:rsidP="001F588F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proofErr w:type="spellStart"/>
            <w:r>
              <w:rPr>
                <w:sz w:val="24"/>
              </w:rPr>
              <w:t>Obiectivele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proiectului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  <w:r>
              <w:rPr>
                <w:sz w:val="24"/>
              </w:rPr>
              <w:t xml:space="preserve"> bine formulate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contribuie</w:t>
            </w:r>
            <w:proofErr w:type="spellEnd"/>
            <w:r>
              <w:rPr>
                <w:sz w:val="24"/>
              </w:rPr>
              <w:t xml:space="preserve"> la </w:t>
            </w:r>
            <w:proofErr w:type="spellStart"/>
            <w:r>
              <w:rPr>
                <w:sz w:val="24"/>
              </w:rPr>
              <w:t>atingerea</w:t>
            </w:r>
            <w:proofErr w:type="spellEnd"/>
          </w:p>
          <w:p w14:paraId="5FBB9663" w14:textId="77777777" w:rsidR="00C853CB" w:rsidRDefault="00C853CB" w:rsidP="001F588F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obiectivului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programului</w:t>
            </w:r>
            <w:proofErr w:type="spellEnd"/>
          </w:p>
        </w:tc>
        <w:tc>
          <w:tcPr>
            <w:tcW w:w="1133" w:type="dxa"/>
          </w:tcPr>
          <w:p w14:paraId="3A85323A" w14:textId="77777777" w:rsidR="00C853CB" w:rsidRDefault="00C853CB" w:rsidP="005961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22E4A1E1" w14:textId="77777777" w:rsidR="00C853CB" w:rsidRDefault="00C853CB" w:rsidP="00596104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C853CB" w14:paraId="719F3BB6" w14:textId="77777777" w:rsidTr="00596104">
        <w:trPr>
          <w:trHeight w:val="585"/>
        </w:trPr>
        <w:tc>
          <w:tcPr>
            <w:tcW w:w="8173" w:type="dxa"/>
          </w:tcPr>
          <w:p w14:paraId="744E38A5" w14:textId="37BB62D7" w:rsidR="00C853CB" w:rsidRDefault="00C853CB" w:rsidP="00FD1AD5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spellStart"/>
            <w:r>
              <w:rPr>
                <w:sz w:val="24"/>
              </w:rPr>
              <w:t>Problema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abordată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este</w:t>
            </w:r>
            <w:proofErr w:type="spellEnd"/>
            <w:r>
              <w:rPr>
                <w:sz w:val="24"/>
              </w:rPr>
              <w:t xml:space="preserve"> bine </w:t>
            </w:r>
            <w:proofErr w:type="spellStart"/>
            <w:r>
              <w:rPr>
                <w:sz w:val="24"/>
              </w:rPr>
              <w:t>identificată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iar</w:t>
            </w:r>
            <w:proofErr w:type="spellEnd"/>
            <w:r w:rsidR="00FD1AD5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proiectul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răspunde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acesteia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în</w:t>
            </w:r>
            <w:proofErr w:type="spellEnd"/>
            <w:r>
              <w:rPr>
                <w:sz w:val="24"/>
              </w:rPr>
              <w:t xml:space="preserve"> mod </w:t>
            </w:r>
            <w:proofErr w:type="spellStart"/>
            <w:r>
              <w:rPr>
                <w:sz w:val="24"/>
              </w:rPr>
              <w:t>corespunzător</w:t>
            </w:r>
            <w:proofErr w:type="spellEnd"/>
          </w:p>
        </w:tc>
        <w:tc>
          <w:tcPr>
            <w:tcW w:w="1133" w:type="dxa"/>
          </w:tcPr>
          <w:p w14:paraId="77E01031" w14:textId="77777777" w:rsidR="00C853CB" w:rsidRDefault="00C853CB" w:rsidP="005961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69DA2A8C" w14:textId="08C42936" w:rsidR="00C853CB" w:rsidRDefault="001F588F" w:rsidP="00596104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C853CB" w14:paraId="784E8880" w14:textId="77777777" w:rsidTr="0096389F">
        <w:trPr>
          <w:cantSplit/>
          <w:trHeight w:val="1152"/>
        </w:trPr>
        <w:tc>
          <w:tcPr>
            <w:tcW w:w="8173" w:type="dxa"/>
          </w:tcPr>
          <w:p w14:paraId="059C2632" w14:textId="2569A184" w:rsidR="00C853CB" w:rsidRDefault="00C853CB" w:rsidP="001F588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3.Numarul </w:t>
            </w:r>
            <w:proofErr w:type="spellStart"/>
            <w:r w:rsidR="00DC321D">
              <w:rPr>
                <w:sz w:val="24"/>
              </w:rPr>
              <w:t>b</w:t>
            </w:r>
            <w:r>
              <w:rPr>
                <w:sz w:val="24"/>
              </w:rPr>
              <w:t>eneficiarilor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directi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este</w:t>
            </w:r>
            <w:proofErr w:type="spellEnd"/>
            <w:r>
              <w:rPr>
                <w:sz w:val="24"/>
              </w:rPr>
              <w:t xml:space="preserve">: </w:t>
            </w:r>
          </w:p>
          <w:p w14:paraId="18408B9F" w14:textId="1788EEEE" w:rsidR="00C853CB" w:rsidRDefault="00C853CB" w:rsidP="00C853CB">
            <w:pPr>
              <w:pStyle w:val="TableParagraph"/>
              <w:ind w:left="919" w:hanging="360"/>
              <w:rPr>
                <w:sz w:val="24"/>
              </w:rPr>
            </w:pPr>
            <w:proofErr w:type="spellStart"/>
            <w:r>
              <w:rPr>
                <w:sz w:val="24"/>
              </w:rPr>
              <w:t>intre</w:t>
            </w:r>
            <w:proofErr w:type="spellEnd"/>
            <w:r>
              <w:rPr>
                <w:sz w:val="24"/>
              </w:rPr>
              <w:t xml:space="preserve"> </w:t>
            </w:r>
            <w:r w:rsidR="005B579D">
              <w:rPr>
                <w:sz w:val="24"/>
              </w:rPr>
              <w:t>1</w:t>
            </w:r>
            <w:r>
              <w:rPr>
                <w:sz w:val="24"/>
              </w:rPr>
              <w:t>-</w:t>
            </w:r>
            <w:r w:rsidR="005B579D">
              <w:rPr>
                <w:sz w:val="24"/>
              </w:rPr>
              <w:t>3</w:t>
            </w:r>
            <w:r>
              <w:rPr>
                <w:sz w:val="24"/>
              </w:rPr>
              <w:t>00</w:t>
            </w:r>
            <w:r w:rsidR="00753605">
              <w:rPr>
                <w:sz w:val="24"/>
              </w:rPr>
              <w:t xml:space="preserve"> </w:t>
            </w:r>
            <w:r w:rsidR="00145FD3">
              <w:rPr>
                <w:sz w:val="24"/>
              </w:rPr>
              <w:t>-5 p</w:t>
            </w:r>
          </w:p>
          <w:p w14:paraId="2A7502CB" w14:textId="11F56F1A" w:rsidR="00C853CB" w:rsidRDefault="005B579D" w:rsidP="00C853CB">
            <w:pPr>
              <w:pStyle w:val="TableParagraph"/>
              <w:ind w:left="919" w:hanging="360"/>
              <w:rPr>
                <w:sz w:val="24"/>
              </w:rPr>
            </w:pPr>
            <w:r>
              <w:rPr>
                <w:sz w:val="24"/>
              </w:rPr>
              <w:t>301</w:t>
            </w:r>
            <w:r w:rsidR="00C853CB">
              <w:rPr>
                <w:sz w:val="24"/>
              </w:rPr>
              <w:t>-</w:t>
            </w:r>
            <w:r>
              <w:rPr>
                <w:sz w:val="24"/>
              </w:rPr>
              <w:t>500</w:t>
            </w:r>
            <w:r w:rsidR="00145FD3">
              <w:rPr>
                <w:sz w:val="24"/>
              </w:rPr>
              <w:t xml:space="preserve">   -7p</w:t>
            </w:r>
          </w:p>
          <w:p w14:paraId="39ECDC68" w14:textId="4770BDF7" w:rsidR="00C853CB" w:rsidRDefault="00145FD3" w:rsidP="0096389F">
            <w:pPr>
              <w:pStyle w:val="TableParagraph"/>
              <w:ind w:left="919" w:hanging="360"/>
              <w:rPr>
                <w:sz w:val="24"/>
              </w:rPr>
            </w:pPr>
            <w:proofErr w:type="spellStart"/>
            <w:r>
              <w:rPr>
                <w:sz w:val="24"/>
              </w:rPr>
              <w:t>Peste</w:t>
            </w:r>
            <w:proofErr w:type="spellEnd"/>
            <w:r>
              <w:rPr>
                <w:sz w:val="24"/>
              </w:rPr>
              <w:t xml:space="preserve"> 1000-10</w:t>
            </w:r>
            <w:r w:rsidR="005B579D">
              <w:rPr>
                <w:sz w:val="24"/>
              </w:rPr>
              <w:t xml:space="preserve"> </w:t>
            </w:r>
            <w:r w:rsidR="0096389F">
              <w:rPr>
                <w:sz w:val="24"/>
              </w:rPr>
              <w:t>p</w:t>
            </w:r>
          </w:p>
        </w:tc>
        <w:tc>
          <w:tcPr>
            <w:tcW w:w="1133" w:type="dxa"/>
          </w:tcPr>
          <w:p w14:paraId="4ED04943" w14:textId="77777777" w:rsidR="00C853CB" w:rsidRDefault="00C853CB" w:rsidP="005961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2797741F" w14:textId="77777777" w:rsidR="00C853CB" w:rsidRDefault="00C853CB" w:rsidP="00596104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C853CB" w14:paraId="19A58EB2" w14:textId="77777777" w:rsidTr="00596104">
        <w:trPr>
          <w:trHeight w:val="292"/>
        </w:trPr>
        <w:tc>
          <w:tcPr>
            <w:tcW w:w="8173" w:type="dxa"/>
          </w:tcPr>
          <w:p w14:paraId="77D77C06" w14:textId="66172FE1" w:rsidR="00C853CB" w:rsidRDefault="00C853CB" w:rsidP="001F588F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proofErr w:type="spellStart"/>
            <w:r>
              <w:rPr>
                <w:sz w:val="24"/>
              </w:rPr>
              <w:t>Activitățile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  <w:r>
              <w:rPr>
                <w:sz w:val="24"/>
              </w:rPr>
              <w:t xml:space="preserve"> bine </w:t>
            </w:r>
            <w:proofErr w:type="spellStart"/>
            <w:r w:rsidR="00FD1AD5">
              <w:rPr>
                <w:sz w:val="24"/>
              </w:rPr>
              <w:t>descrise</w:t>
            </w:r>
            <w:proofErr w:type="spellEnd"/>
            <w:r w:rsidR="00FD1AD5">
              <w:rPr>
                <w:sz w:val="24"/>
              </w:rPr>
              <w:t xml:space="preserve"> </w:t>
            </w:r>
            <w:proofErr w:type="spellStart"/>
            <w:r w:rsidR="00FD1AD5">
              <w:rPr>
                <w:sz w:val="24"/>
              </w:rPr>
              <w:t>si</w:t>
            </w:r>
            <w:proofErr w:type="spellEnd"/>
            <w:r w:rsidR="00FD1AD5">
              <w:rPr>
                <w:sz w:val="24"/>
              </w:rPr>
              <w:t xml:space="preserve"> </w:t>
            </w:r>
            <w:proofErr w:type="spellStart"/>
            <w:r w:rsidR="00FD1AD5">
              <w:rPr>
                <w:sz w:val="24"/>
              </w:rPr>
              <w:t>incadrate</w:t>
            </w:r>
            <w:proofErr w:type="spellEnd"/>
            <w:r w:rsidR="00FD1AD5">
              <w:rPr>
                <w:sz w:val="24"/>
              </w:rPr>
              <w:t xml:space="preserve"> </w:t>
            </w:r>
            <w:proofErr w:type="spellStart"/>
            <w:r w:rsidR="00FD1AD5">
              <w:rPr>
                <w:sz w:val="24"/>
              </w:rPr>
              <w:t>corect</w:t>
            </w:r>
            <w:proofErr w:type="spellEnd"/>
            <w:r w:rsidR="00FD1AD5">
              <w:rPr>
                <w:sz w:val="24"/>
              </w:rPr>
              <w:t xml:space="preserve"> in </w:t>
            </w:r>
            <w:proofErr w:type="spellStart"/>
            <w:r w:rsidR="00FD1AD5">
              <w:rPr>
                <w:sz w:val="24"/>
              </w:rPr>
              <w:t>timp</w:t>
            </w:r>
            <w:r w:rsidR="00753605">
              <w:rPr>
                <w:sz w:val="24"/>
              </w:rPr>
              <w:t>.</w:t>
            </w:r>
            <w:proofErr w:type="spellEnd"/>
          </w:p>
        </w:tc>
        <w:tc>
          <w:tcPr>
            <w:tcW w:w="1133" w:type="dxa"/>
          </w:tcPr>
          <w:p w14:paraId="20BDF72E" w14:textId="77777777" w:rsidR="00C853CB" w:rsidRDefault="00C853CB" w:rsidP="00596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6" w:type="dxa"/>
            <w:shd w:val="clear" w:color="auto" w:fill="F3F3F3"/>
          </w:tcPr>
          <w:p w14:paraId="32C06313" w14:textId="77777777" w:rsidR="00C853CB" w:rsidRDefault="00C853CB" w:rsidP="00596104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C853CB" w14:paraId="0719684F" w14:textId="77777777" w:rsidTr="00604D6C">
        <w:trPr>
          <w:trHeight w:val="1089"/>
        </w:trPr>
        <w:tc>
          <w:tcPr>
            <w:tcW w:w="8173" w:type="dxa"/>
          </w:tcPr>
          <w:p w14:paraId="12040058" w14:textId="68A86620" w:rsidR="00492755" w:rsidRPr="004271CA" w:rsidRDefault="00753605" w:rsidP="004271CA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5.</w:t>
            </w:r>
            <w:r w:rsidR="00492755">
              <w:rPr>
                <w:sz w:val="24"/>
              </w:rPr>
              <w:t>Beneficiaru</w:t>
            </w:r>
            <w:r w:rsidR="00604D6C">
              <w:rPr>
                <w:sz w:val="24"/>
              </w:rPr>
              <w:t xml:space="preserve">l </w:t>
            </w:r>
            <w:proofErr w:type="spellStart"/>
            <w:r w:rsidR="00604D6C">
              <w:rPr>
                <w:sz w:val="24"/>
              </w:rPr>
              <w:t>a</w:t>
            </w:r>
            <w:r w:rsidR="00DC55C1">
              <w:rPr>
                <w:sz w:val="24"/>
              </w:rPr>
              <w:t>sigura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cofinantarea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proiectului</w:t>
            </w:r>
            <w:proofErr w:type="spellEnd"/>
            <w:r w:rsidR="00DC55C1">
              <w:rPr>
                <w:sz w:val="24"/>
              </w:rPr>
              <w:t>:</w:t>
            </w:r>
          </w:p>
          <w:p w14:paraId="09577692" w14:textId="0DCE17FE" w:rsidR="004271CA" w:rsidRPr="004271CA" w:rsidRDefault="00604D6C" w:rsidP="004271CA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a</w:t>
            </w:r>
            <w:r w:rsidR="00DC55C1">
              <w:rPr>
                <w:sz w:val="24"/>
              </w:rPr>
              <w:t xml:space="preserve">) </w:t>
            </w:r>
            <w:proofErr w:type="spellStart"/>
            <w:r w:rsidR="00DC55C1">
              <w:rPr>
                <w:sz w:val="24"/>
              </w:rPr>
              <w:t>asigură</w:t>
            </w:r>
            <w:proofErr w:type="spellEnd"/>
            <w:r w:rsidR="00492755">
              <w:rPr>
                <w:sz w:val="24"/>
              </w:rPr>
              <w:t xml:space="preserve"> </w:t>
            </w:r>
            <w:r w:rsidR="004271CA" w:rsidRPr="004271CA">
              <w:rPr>
                <w:sz w:val="24"/>
              </w:rPr>
              <w:t>10%</w:t>
            </w:r>
            <w:ins w:id="1" w:author="Ialomita ADI" w:date="2019-05-15T09:08:00Z">
              <w:r w:rsidR="004271CA">
                <w:rPr>
                  <w:sz w:val="24"/>
                </w:rPr>
                <w:t xml:space="preserve"> din total </w:t>
              </w:r>
              <w:proofErr w:type="spellStart"/>
              <w:r w:rsidR="004271CA">
                <w:rPr>
                  <w:sz w:val="24"/>
                </w:rPr>
                <w:t>cheltuieli</w:t>
              </w:r>
              <w:proofErr w:type="spellEnd"/>
              <w:r w:rsidR="004271CA">
                <w:rPr>
                  <w:sz w:val="24"/>
                </w:rPr>
                <w:t xml:space="preserve"> </w:t>
              </w:r>
              <w:proofErr w:type="spellStart"/>
              <w:r w:rsidR="004271CA">
                <w:rPr>
                  <w:sz w:val="24"/>
                </w:rPr>
                <w:t>eligibile</w:t>
              </w:r>
            </w:ins>
            <w:proofErr w:type="spellEnd"/>
            <w:r w:rsidR="004271CA" w:rsidRPr="004271CA">
              <w:rPr>
                <w:sz w:val="24"/>
              </w:rPr>
              <w:t xml:space="preserve"> - </w:t>
            </w:r>
            <w:r w:rsidR="004271CA">
              <w:rPr>
                <w:sz w:val="24"/>
              </w:rPr>
              <w:t>7</w:t>
            </w:r>
            <w:ins w:id="2" w:author="Ialomita ADI" w:date="2019-05-15T09:07:00Z">
              <w:r w:rsidR="004271CA">
                <w:rPr>
                  <w:sz w:val="24"/>
                </w:rPr>
                <w:t>-</w:t>
              </w:r>
            </w:ins>
            <w:r w:rsidR="004271CA" w:rsidRPr="004271CA">
              <w:rPr>
                <w:sz w:val="24"/>
              </w:rPr>
              <w:t>puncte,</w:t>
            </w:r>
          </w:p>
          <w:p w14:paraId="495148D4" w14:textId="039E042C" w:rsidR="00604D6C" w:rsidRPr="00604D6C" w:rsidRDefault="00604D6C" w:rsidP="00604D6C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b</w:t>
            </w:r>
            <w:r w:rsidR="00DC55C1">
              <w:rPr>
                <w:sz w:val="24"/>
              </w:rPr>
              <w:t xml:space="preserve">) </w:t>
            </w:r>
            <w:proofErr w:type="spellStart"/>
            <w:r w:rsidR="00DC55C1">
              <w:rPr>
                <w:sz w:val="24"/>
              </w:rPr>
              <w:t>asigură</w:t>
            </w:r>
            <w:proofErr w:type="spellEnd"/>
            <w:r w:rsidR="004271CA" w:rsidRPr="004271CA">
              <w:rPr>
                <w:sz w:val="24"/>
              </w:rPr>
              <w:t xml:space="preserve"> </w:t>
            </w:r>
            <w:proofErr w:type="spellStart"/>
            <w:r w:rsidR="004271CA" w:rsidRPr="004271CA">
              <w:rPr>
                <w:sz w:val="24"/>
              </w:rPr>
              <w:t>peste</w:t>
            </w:r>
            <w:proofErr w:type="spellEnd"/>
            <w:r w:rsidR="004271CA" w:rsidRPr="004271CA">
              <w:rPr>
                <w:sz w:val="24"/>
              </w:rPr>
              <w:t xml:space="preserve"> 10%</w:t>
            </w:r>
            <w:ins w:id="3" w:author="Ialomita ADI" w:date="2019-05-15T09:08:00Z">
              <w:r w:rsidR="00492755">
                <w:rPr>
                  <w:sz w:val="24"/>
                </w:rPr>
                <w:t xml:space="preserve"> din total </w:t>
              </w:r>
              <w:proofErr w:type="spellStart"/>
              <w:r w:rsidR="00492755">
                <w:rPr>
                  <w:sz w:val="24"/>
                </w:rPr>
                <w:t>cheltuieli</w:t>
              </w:r>
              <w:proofErr w:type="spellEnd"/>
              <w:r w:rsidR="00492755">
                <w:rPr>
                  <w:sz w:val="24"/>
                </w:rPr>
                <w:t xml:space="preserve"> </w:t>
              </w:r>
              <w:proofErr w:type="spellStart"/>
              <w:r w:rsidR="00492755">
                <w:rPr>
                  <w:sz w:val="24"/>
                </w:rPr>
                <w:t>eligibile</w:t>
              </w:r>
            </w:ins>
            <w:proofErr w:type="spellEnd"/>
            <w:r w:rsidR="004271CA" w:rsidRPr="004271CA">
              <w:rPr>
                <w:sz w:val="24"/>
              </w:rPr>
              <w:t xml:space="preserve"> - 10 </w:t>
            </w:r>
            <w:proofErr w:type="spellStart"/>
            <w:r w:rsidR="004271CA" w:rsidRPr="004271CA">
              <w:rPr>
                <w:sz w:val="24"/>
              </w:rPr>
              <w:t>pun</w:t>
            </w:r>
            <w:r w:rsidR="005B579D">
              <w:rPr>
                <w:sz w:val="24"/>
              </w:rPr>
              <w:t>cte</w:t>
            </w:r>
            <w:proofErr w:type="spellEnd"/>
          </w:p>
        </w:tc>
        <w:tc>
          <w:tcPr>
            <w:tcW w:w="1133" w:type="dxa"/>
          </w:tcPr>
          <w:p w14:paraId="55E51AF5" w14:textId="77777777" w:rsidR="00C853CB" w:rsidRDefault="00C853CB" w:rsidP="00596104">
            <w:pPr>
              <w:pStyle w:val="TableParagraph"/>
              <w:rPr>
                <w:rFonts w:ascii="Times New Roman"/>
                <w:sz w:val="24"/>
              </w:rPr>
            </w:pPr>
          </w:p>
          <w:p w14:paraId="52430E68" w14:textId="77777777" w:rsidR="0096389F" w:rsidRDefault="0096389F" w:rsidP="0096389F">
            <w:pPr>
              <w:rPr>
                <w:rFonts w:ascii="Times New Roman"/>
                <w:sz w:val="24"/>
              </w:rPr>
            </w:pPr>
          </w:p>
          <w:p w14:paraId="4E63C3C8" w14:textId="5148005F" w:rsidR="0096389F" w:rsidRPr="0096389F" w:rsidRDefault="0096389F" w:rsidP="0096389F"/>
        </w:tc>
        <w:tc>
          <w:tcPr>
            <w:tcW w:w="1046" w:type="dxa"/>
            <w:shd w:val="clear" w:color="auto" w:fill="F3F3F3"/>
          </w:tcPr>
          <w:p w14:paraId="645AB688" w14:textId="72C8F83D" w:rsidR="00C853CB" w:rsidRDefault="001F588F" w:rsidP="00596104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C853CB" w14:paraId="029D5D0C" w14:textId="77777777" w:rsidTr="00596104">
        <w:trPr>
          <w:trHeight w:val="292"/>
        </w:trPr>
        <w:tc>
          <w:tcPr>
            <w:tcW w:w="8173" w:type="dxa"/>
          </w:tcPr>
          <w:p w14:paraId="74C35D90" w14:textId="09F06627" w:rsidR="00C853CB" w:rsidRDefault="00753605" w:rsidP="00DC321D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 w:rsidR="001F588F">
              <w:rPr>
                <w:sz w:val="24"/>
              </w:rPr>
              <w:t>.</w:t>
            </w:r>
            <w:r w:rsidR="001F588F">
              <w:t xml:space="preserve"> </w:t>
            </w:r>
            <w:proofErr w:type="spellStart"/>
            <w:r w:rsidR="00DC321D">
              <w:rPr>
                <w:sz w:val="24"/>
              </w:rPr>
              <w:t>D</w:t>
            </w:r>
            <w:r w:rsidR="001F588F" w:rsidRPr="001F588F">
              <w:rPr>
                <w:sz w:val="24"/>
              </w:rPr>
              <w:t>ocumentaţia</w:t>
            </w:r>
            <w:proofErr w:type="spellEnd"/>
            <w:r w:rsidR="001F588F" w:rsidRPr="001F588F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tehnico-economică</w:t>
            </w:r>
            <w:proofErr w:type="spellEnd"/>
            <w:r w:rsidR="00FD1AD5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este</w:t>
            </w:r>
            <w:proofErr w:type="spellEnd"/>
            <w:r w:rsidR="00DC321D">
              <w:rPr>
                <w:sz w:val="24"/>
              </w:rPr>
              <w:t xml:space="preserve"> bine </w:t>
            </w:r>
            <w:proofErr w:type="spellStart"/>
            <w:r w:rsidR="00DC321D">
              <w:rPr>
                <w:sz w:val="24"/>
              </w:rPr>
              <w:t>întocmită</w:t>
            </w:r>
            <w:proofErr w:type="spellEnd"/>
            <w:r w:rsidR="00DC321D">
              <w:rPr>
                <w:sz w:val="24"/>
              </w:rPr>
              <w:t xml:space="preserve">, </w:t>
            </w:r>
            <w:proofErr w:type="spellStart"/>
            <w:r w:rsidR="00DC321D">
              <w:rPr>
                <w:sz w:val="24"/>
              </w:rPr>
              <w:t>respectă</w:t>
            </w:r>
            <w:proofErr w:type="spellEnd"/>
            <w:r w:rsidR="00FD1AD5">
              <w:rPr>
                <w:sz w:val="24"/>
              </w:rPr>
              <w:t xml:space="preserve"> </w:t>
            </w:r>
            <w:proofErr w:type="spellStart"/>
            <w:r w:rsidR="00FD1AD5">
              <w:rPr>
                <w:sz w:val="24"/>
              </w:rPr>
              <w:t>legislatia</w:t>
            </w:r>
            <w:proofErr w:type="spellEnd"/>
            <w:r w:rsidR="00FD1AD5">
              <w:rPr>
                <w:sz w:val="24"/>
              </w:rPr>
              <w:t xml:space="preserve"> in </w:t>
            </w:r>
            <w:proofErr w:type="spellStart"/>
            <w:proofErr w:type="gramStart"/>
            <w:r w:rsidR="00FD1AD5">
              <w:rPr>
                <w:sz w:val="24"/>
              </w:rPr>
              <w:t>vigoare</w:t>
            </w:r>
            <w:proofErr w:type="spellEnd"/>
            <w:r w:rsidR="00DC321D">
              <w:rPr>
                <w:sz w:val="24"/>
              </w:rPr>
              <w:t xml:space="preserve">  </w:t>
            </w:r>
            <w:proofErr w:type="spellStart"/>
            <w:r w:rsidR="00DC321D">
              <w:rPr>
                <w:sz w:val="24"/>
              </w:rPr>
              <w:t>ș</w:t>
            </w:r>
            <w:proofErr w:type="gramEnd"/>
            <w:r w:rsidR="00DC321D">
              <w:rPr>
                <w:sz w:val="24"/>
              </w:rPr>
              <w:t>i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demonstrează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că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investiția</w:t>
            </w:r>
            <w:proofErr w:type="spellEnd"/>
            <w:r w:rsidR="00DC321D">
              <w:rPr>
                <w:sz w:val="24"/>
              </w:rPr>
              <w:t xml:space="preserve"> e </w:t>
            </w:r>
            <w:proofErr w:type="spellStart"/>
            <w:r w:rsidR="00DC321D">
              <w:rPr>
                <w:sz w:val="24"/>
              </w:rPr>
              <w:t>justificată</w:t>
            </w:r>
            <w:proofErr w:type="spellEnd"/>
            <w:r w:rsidR="00DC321D">
              <w:rPr>
                <w:sz w:val="24"/>
              </w:rPr>
              <w:t xml:space="preserve"> din </w:t>
            </w:r>
            <w:proofErr w:type="spellStart"/>
            <w:r w:rsidR="00DC321D">
              <w:rPr>
                <w:sz w:val="24"/>
              </w:rPr>
              <w:t>punct</w:t>
            </w:r>
            <w:proofErr w:type="spellEnd"/>
            <w:r w:rsidR="00DC321D">
              <w:rPr>
                <w:sz w:val="24"/>
              </w:rPr>
              <w:t xml:space="preserve"> de </w:t>
            </w:r>
            <w:proofErr w:type="spellStart"/>
            <w:r w:rsidR="00DC321D">
              <w:rPr>
                <w:sz w:val="24"/>
              </w:rPr>
              <w:t>vedere</w:t>
            </w:r>
            <w:proofErr w:type="spellEnd"/>
            <w:r w:rsidR="00DC321D">
              <w:rPr>
                <w:sz w:val="24"/>
              </w:rPr>
              <w:t xml:space="preserve"> economic.</w:t>
            </w:r>
          </w:p>
        </w:tc>
        <w:tc>
          <w:tcPr>
            <w:tcW w:w="1133" w:type="dxa"/>
          </w:tcPr>
          <w:p w14:paraId="05E9465E" w14:textId="77777777" w:rsidR="00C853CB" w:rsidRDefault="00C853CB" w:rsidP="0059610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6" w:type="dxa"/>
            <w:shd w:val="clear" w:color="auto" w:fill="F3F3F3"/>
          </w:tcPr>
          <w:p w14:paraId="613D2ABC" w14:textId="0AAE85EB" w:rsidR="00C853CB" w:rsidRDefault="001F588F" w:rsidP="00596104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C853CB" w14:paraId="5A9F58D0" w14:textId="77777777" w:rsidTr="00596104">
        <w:trPr>
          <w:trHeight w:val="587"/>
        </w:trPr>
        <w:tc>
          <w:tcPr>
            <w:tcW w:w="8173" w:type="dxa"/>
          </w:tcPr>
          <w:p w14:paraId="316E6EDA" w14:textId="25F723C7" w:rsidR="00C853CB" w:rsidRDefault="00753605" w:rsidP="00FD1AD5">
            <w:pPr>
              <w:pStyle w:val="TableParagraph"/>
              <w:spacing w:before="2" w:line="273" w:lineRule="exact"/>
              <w:rPr>
                <w:sz w:val="24"/>
              </w:rPr>
            </w:pPr>
            <w:r>
              <w:rPr>
                <w:sz w:val="24"/>
              </w:rPr>
              <w:t>7</w:t>
            </w:r>
            <w:r w:rsidR="00C853CB">
              <w:rPr>
                <w:sz w:val="24"/>
              </w:rPr>
              <w:t xml:space="preserve">. </w:t>
            </w:r>
            <w:proofErr w:type="spellStart"/>
            <w:r w:rsidR="00C853CB">
              <w:rPr>
                <w:sz w:val="24"/>
              </w:rPr>
              <w:t>Vizibilitatea</w:t>
            </w:r>
            <w:proofErr w:type="spellEnd"/>
            <w:r w:rsidR="00C853CB">
              <w:rPr>
                <w:sz w:val="24"/>
              </w:rPr>
              <w:t xml:space="preserve"> </w:t>
            </w:r>
            <w:proofErr w:type="spellStart"/>
            <w:r w:rsidR="00C853CB">
              <w:rPr>
                <w:sz w:val="24"/>
              </w:rPr>
              <w:t>proiectului</w:t>
            </w:r>
            <w:proofErr w:type="spellEnd"/>
            <w:r w:rsidR="00C853CB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este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asigurată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prin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descrierea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modalităților</w:t>
            </w:r>
            <w:proofErr w:type="spellEnd"/>
            <w:r w:rsidR="00DC321D">
              <w:rPr>
                <w:sz w:val="24"/>
              </w:rPr>
              <w:t xml:space="preserve"> de </w:t>
            </w:r>
            <w:proofErr w:type="spellStart"/>
            <w:r w:rsidR="00DC321D">
              <w:rPr>
                <w:sz w:val="24"/>
              </w:rPr>
              <w:t>promovare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și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diseminare</w:t>
            </w:r>
            <w:proofErr w:type="spellEnd"/>
            <w:r w:rsidR="00DC321D">
              <w:rPr>
                <w:sz w:val="24"/>
              </w:rPr>
              <w:t xml:space="preserve"> a </w:t>
            </w:r>
            <w:proofErr w:type="spellStart"/>
            <w:r w:rsidR="00DC321D">
              <w:rPr>
                <w:sz w:val="24"/>
              </w:rPr>
              <w:t>proiectului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și</w:t>
            </w:r>
            <w:proofErr w:type="spellEnd"/>
            <w:r w:rsidR="00DC321D">
              <w:rPr>
                <w:sz w:val="24"/>
              </w:rPr>
              <w:t xml:space="preserve"> a </w:t>
            </w:r>
            <w:proofErr w:type="spellStart"/>
            <w:r w:rsidR="00DC321D">
              <w:rPr>
                <w:sz w:val="24"/>
              </w:rPr>
              <w:t>surselor</w:t>
            </w:r>
            <w:proofErr w:type="spellEnd"/>
            <w:r w:rsidR="00DC321D">
              <w:rPr>
                <w:sz w:val="24"/>
              </w:rPr>
              <w:t xml:space="preserve"> sale de </w:t>
            </w:r>
            <w:proofErr w:type="spellStart"/>
            <w:r w:rsidR="00DC321D">
              <w:rPr>
                <w:sz w:val="24"/>
              </w:rPr>
              <w:t>finanțare</w:t>
            </w:r>
            <w:proofErr w:type="spellEnd"/>
            <w:r w:rsidR="00DC321D">
              <w:rPr>
                <w:sz w:val="24"/>
              </w:rPr>
              <w:t xml:space="preserve">, </w:t>
            </w:r>
            <w:proofErr w:type="spellStart"/>
            <w:r w:rsidR="00DC321D">
              <w:rPr>
                <w:sz w:val="24"/>
              </w:rPr>
              <w:t>iar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costurile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aferente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acestor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acțiuni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sunt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reflectate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în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bugetul</w:t>
            </w:r>
            <w:proofErr w:type="spellEnd"/>
            <w:r w:rsidR="00DC321D">
              <w:rPr>
                <w:sz w:val="24"/>
              </w:rPr>
              <w:t xml:space="preserve"> </w:t>
            </w:r>
            <w:proofErr w:type="spellStart"/>
            <w:r w:rsidR="00DC321D">
              <w:rPr>
                <w:sz w:val="24"/>
              </w:rPr>
              <w:t>proiectului</w:t>
            </w:r>
            <w:proofErr w:type="spellEnd"/>
          </w:p>
        </w:tc>
        <w:tc>
          <w:tcPr>
            <w:tcW w:w="1133" w:type="dxa"/>
          </w:tcPr>
          <w:p w14:paraId="749F7BDB" w14:textId="77777777" w:rsidR="00C853CB" w:rsidRDefault="00C853CB" w:rsidP="005961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255F7885" w14:textId="2B4F3191" w:rsidR="00C853CB" w:rsidRDefault="001F588F" w:rsidP="00596104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C853CB" w14:paraId="19957D06" w14:textId="77777777" w:rsidTr="00596104">
        <w:trPr>
          <w:trHeight w:val="585"/>
        </w:trPr>
        <w:tc>
          <w:tcPr>
            <w:tcW w:w="8173" w:type="dxa"/>
          </w:tcPr>
          <w:p w14:paraId="2E1EFCE1" w14:textId="77558CB8" w:rsidR="00C853CB" w:rsidRDefault="00753605" w:rsidP="00C853CB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8</w:t>
            </w:r>
            <w:r w:rsidR="00C853CB">
              <w:rPr>
                <w:sz w:val="24"/>
              </w:rPr>
              <w:t xml:space="preserve">. </w:t>
            </w:r>
            <w:proofErr w:type="spellStart"/>
            <w:r w:rsidR="00C853CB">
              <w:rPr>
                <w:sz w:val="24"/>
              </w:rPr>
              <w:t>Echipa</w:t>
            </w:r>
            <w:proofErr w:type="spellEnd"/>
            <w:r w:rsidR="00C853CB">
              <w:rPr>
                <w:sz w:val="24"/>
              </w:rPr>
              <w:t xml:space="preserve"> de </w:t>
            </w:r>
            <w:proofErr w:type="spellStart"/>
            <w:r w:rsidR="00C853CB">
              <w:rPr>
                <w:sz w:val="24"/>
              </w:rPr>
              <w:t>proiect</w:t>
            </w:r>
            <w:proofErr w:type="spellEnd"/>
            <w:r w:rsidR="00C853CB">
              <w:rPr>
                <w:sz w:val="24"/>
              </w:rPr>
              <w:t xml:space="preserve"> </w:t>
            </w:r>
            <w:proofErr w:type="spellStart"/>
            <w:r w:rsidR="00C853CB">
              <w:rPr>
                <w:sz w:val="24"/>
              </w:rPr>
              <w:t>este</w:t>
            </w:r>
            <w:proofErr w:type="spellEnd"/>
            <w:r w:rsidR="00C853CB">
              <w:rPr>
                <w:sz w:val="24"/>
              </w:rPr>
              <w:t xml:space="preserve"> </w:t>
            </w:r>
            <w:proofErr w:type="spellStart"/>
            <w:r w:rsidR="00C853CB">
              <w:rPr>
                <w:sz w:val="24"/>
              </w:rPr>
              <w:t>corespunzătoare</w:t>
            </w:r>
            <w:proofErr w:type="spellEnd"/>
            <w:r w:rsidR="00C853CB">
              <w:rPr>
                <w:sz w:val="24"/>
              </w:rPr>
              <w:t xml:space="preserve"> </w:t>
            </w:r>
            <w:proofErr w:type="spellStart"/>
            <w:r w:rsidR="00C853CB">
              <w:rPr>
                <w:sz w:val="24"/>
              </w:rPr>
              <w:t>pentru</w:t>
            </w:r>
            <w:proofErr w:type="spellEnd"/>
            <w:r w:rsidR="00C853CB">
              <w:rPr>
                <w:sz w:val="24"/>
              </w:rPr>
              <w:t xml:space="preserve"> </w:t>
            </w:r>
            <w:proofErr w:type="spellStart"/>
            <w:r w:rsidR="00C853CB">
              <w:rPr>
                <w:sz w:val="24"/>
              </w:rPr>
              <w:t>realizarea</w:t>
            </w:r>
            <w:proofErr w:type="spellEnd"/>
            <w:r w:rsidR="00C853CB">
              <w:rPr>
                <w:sz w:val="24"/>
              </w:rPr>
              <w:t xml:space="preserve"> </w:t>
            </w:r>
            <w:proofErr w:type="spellStart"/>
            <w:r w:rsidR="00C853CB">
              <w:rPr>
                <w:sz w:val="24"/>
              </w:rPr>
              <w:t>activităților</w:t>
            </w:r>
            <w:proofErr w:type="spellEnd"/>
          </w:p>
          <w:p w14:paraId="75D80AFE" w14:textId="77777777" w:rsidR="00C853CB" w:rsidRDefault="00C853CB" w:rsidP="00FD1AD5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propuse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numărul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rolurile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responsabilitățile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133" w:type="dxa"/>
          </w:tcPr>
          <w:p w14:paraId="7C2AA882" w14:textId="77777777" w:rsidR="00C853CB" w:rsidRDefault="00C853CB" w:rsidP="005961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0B8F7559" w14:textId="110184E6" w:rsidR="00C853CB" w:rsidRDefault="001F588F" w:rsidP="00596104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C853CB" w14:paraId="3CEF63DB" w14:textId="77777777" w:rsidTr="00596104">
        <w:trPr>
          <w:trHeight w:val="585"/>
        </w:trPr>
        <w:tc>
          <w:tcPr>
            <w:tcW w:w="8173" w:type="dxa"/>
          </w:tcPr>
          <w:p w14:paraId="79A21630" w14:textId="4DC8C9A9" w:rsidR="001F588F" w:rsidRDefault="00753605" w:rsidP="001F588F">
            <w:pPr>
              <w:pStyle w:val="TableParagraph"/>
              <w:spacing w:line="284" w:lineRule="exact"/>
              <w:rPr>
                <w:sz w:val="24"/>
              </w:rPr>
            </w:pPr>
            <w:r>
              <w:rPr>
                <w:sz w:val="24"/>
              </w:rPr>
              <w:t>9</w:t>
            </w:r>
            <w:r w:rsidR="001F588F">
              <w:rPr>
                <w:sz w:val="24"/>
              </w:rPr>
              <w:t xml:space="preserve">. </w:t>
            </w:r>
            <w:proofErr w:type="spellStart"/>
            <w:r w:rsidR="001F588F">
              <w:rPr>
                <w:sz w:val="24"/>
              </w:rPr>
              <w:t>Cheltuielile</w:t>
            </w:r>
            <w:proofErr w:type="spellEnd"/>
            <w:r w:rsidR="001F588F">
              <w:rPr>
                <w:sz w:val="24"/>
              </w:rPr>
              <w:t xml:space="preserve"> </w:t>
            </w:r>
            <w:proofErr w:type="spellStart"/>
            <w:r w:rsidR="001F588F">
              <w:rPr>
                <w:sz w:val="24"/>
              </w:rPr>
              <w:t>propuse</w:t>
            </w:r>
            <w:proofErr w:type="spellEnd"/>
            <w:r w:rsidR="001F588F">
              <w:rPr>
                <w:sz w:val="24"/>
              </w:rPr>
              <w:t xml:space="preserve"> </w:t>
            </w:r>
            <w:proofErr w:type="spellStart"/>
            <w:r w:rsidR="001F588F">
              <w:rPr>
                <w:sz w:val="24"/>
              </w:rPr>
              <w:t>sunt</w:t>
            </w:r>
            <w:proofErr w:type="spellEnd"/>
            <w:r w:rsidR="001F588F">
              <w:rPr>
                <w:sz w:val="24"/>
              </w:rPr>
              <w:t xml:space="preserve"> </w:t>
            </w:r>
            <w:proofErr w:type="spellStart"/>
            <w:r w:rsidR="001F588F">
              <w:rPr>
                <w:sz w:val="24"/>
              </w:rPr>
              <w:t>realiste</w:t>
            </w:r>
            <w:proofErr w:type="spellEnd"/>
            <w:r w:rsidR="001F588F">
              <w:rPr>
                <w:sz w:val="24"/>
              </w:rPr>
              <w:t xml:space="preserve">, </w:t>
            </w:r>
            <w:proofErr w:type="spellStart"/>
            <w:r w:rsidR="001F588F">
              <w:rPr>
                <w:sz w:val="24"/>
              </w:rPr>
              <w:t>necesare</w:t>
            </w:r>
            <w:proofErr w:type="spellEnd"/>
            <w:r w:rsidR="001F588F">
              <w:rPr>
                <w:sz w:val="24"/>
              </w:rPr>
              <w:t xml:space="preserve"> </w:t>
            </w:r>
            <w:proofErr w:type="spellStart"/>
            <w:r w:rsidR="001F588F">
              <w:rPr>
                <w:sz w:val="24"/>
              </w:rPr>
              <w:t>şi</w:t>
            </w:r>
            <w:proofErr w:type="spellEnd"/>
            <w:r w:rsidR="001F588F">
              <w:rPr>
                <w:sz w:val="24"/>
              </w:rPr>
              <w:t xml:space="preserve"> </w:t>
            </w:r>
            <w:proofErr w:type="spellStart"/>
            <w:r w:rsidR="001F588F">
              <w:rPr>
                <w:sz w:val="24"/>
              </w:rPr>
              <w:t>corelate</w:t>
            </w:r>
            <w:proofErr w:type="spellEnd"/>
            <w:r w:rsidR="001F588F">
              <w:rPr>
                <w:sz w:val="24"/>
              </w:rPr>
              <w:t xml:space="preserve"> cu </w:t>
            </w:r>
            <w:proofErr w:type="spellStart"/>
            <w:r w:rsidR="001F588F">
              <w:rPr>
                <w:sz w:val="24"/>
              </w:rPr>
              <w:t>activitățile</w:t>
            </w:r>
            <w:proofErr w:type="spellEnd"/>
          </w:p>
          <w:p w14:paraId="2C8E4085" w14:textId="390EE89F" w:rsidR="00C853CB" w:rsidRDefault="00DC321D" w:rsidP="001F588F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p</w:t>
            </w:r>
            <w:r w:rsidR="001F588F">
              <w:rPr>
                <w:sz w:val="24"/>
              </w:rPr>
              <w:t>roiectului</w:t>
            </w:r>
            <w:proofErr w:type="spellEnd"/>
          </w:p>
        </w:tc>
        <w:tc>
          <w:tcPr>
            <w:tcW w:w="1133" w:type="dxa"/>
          </w:tcPr>
          <w:p w14:paraId="684E0455" w14:textId="77777777" w:rsidR="00C853CB" w:rsidRDefault="00C853CB" w:rsidP="005961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14091ECD" w14:textId="77777777" w:rsidR="00C853CB" w:rsidRDefault="00C853CB" w:rsidP="00596104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1F588F" w14:paraId="5D6D3017" w14:textId="77777777" w:rsidTr="00596104">
        <w:trPr>
          <w:trHeight w:val="585"/>
        </w:trPr>
        <w:tc>
          <w:tcPr>
            <w:tcW w:w="8173" w:type="dxa"/>
          </w:tcPr>
          <w:p w14:paraId="5E67A2C1" w14:textId="0CA7C7EF" w:rsidR="001F588F" w:rsidRDefault="00492755" w:rsidP="00DC321D">
            <w:pPr>
              <w:pStyle w:val="TableParagraph"/>
              <w:spacing w:line="284" w:lineRule="exact"/>
              <w:rPr>
                <w:sz w:val="24"/>
              </w:rPr>
            </w:pPr>
            <w:ins w:id="4" w:author="Ialomita ADI" w:date="2019-05-15T09:09:00Z">
              <w:r>
                <w:rPr>
                  <w:sz w:val="24"/>
                </w:rPr>
                <w:t>10.</w:t>
              </w:r>
            </w:ins>
            <w:ins w:id="5" w:author="Ialomita ADI" w:date="2019-05-15T09:10:00Z">
              <w:r>
                <w:rPr>
                  <w:sz w:val="24"/>
                </w:rPr>
                <w:t xml:space="preserve">Este </w:t>
              </w:r>
              <w:proofErr w:type="spellStart"/>
              <w:r>
                <w:rPr>
                  <w:sz w:val="24"/>
                </w:rPr>
                <w:t>descri</w:t>
              </w:r>
            </w:ins>
            <w:r w:rsidR="005B579D">
              <w:rPr>
                <w:sz w:val="24"/>
              </w:rPr>
              <w:t>s</w:t>
            </w:r>
            <w:proofErr w:type="spellEnd"/>
            <w:ins w:id="6" w:author="Ialomita ADI" w:date="2019-05-15T09:10:00Z">
              <w:r>
                <w:rPr>
                  <w:sz w:val="24"/>
                </w:rPr>
                <w:t xml:space="preserve"> </w:t>
              </w:r>
              <w:proofErr w:type="spellStart"/>
              <w:r>
                <w:rPr>
                  <w:sz w:val="24"/>
                </w:rPr>
                <w:t>modul</w:t>
              </w:r>
              <w:proofErr w:type="spellEnd"/>
              <w:r>
                <w:rPr>
                  <w:sz w:val="24"/>
                </w:rPr>
                <w:t xml:space="preserve"> de </w:t>
              </w:r>
              <w:proofErr w:type="spellStart"/>
              <w:r>
                <w:rPr>
                  <w:sz w:val="24"/>
                </w:rPr>
                <w:t>realizare</w:t>
              </w:r>
              <w:proofErr w:type="spellEnd"/>
              <w:r>
                <w:rPr>
                  <w:sz w:val="24"/>
                </w:rPr>
                <w:t xml:space="preserve"> a </w:t>
              </w:r>
              <w:proofErr w:type="spellStart"/>
              <w:r>
                <w:rPr>
                  <w:sz w:val="24"/>
                </w:rPr>
                <w:t>s</w:t>
              </w:r>
            </w:ins>
            <w:ins w:id="7" w:author="Ialomita ADI" w:date="2019-05-15T09:09:00Z">
              <w:r>
                <w:rPr>
                  <w:sz w:val="24"/>
                </w:rPr>
                <w:t>ustenabilit</w:t>
              </w:r>
            </w:ins>
            <w:r w:rsidR="00DC55C1">
              <w:rPr>
                <w:sz w:val="24"/>
              </w:rPr>
              <w:t>ăț</w:t>
            </w:r>
            <w:ins w:id="8" w:author="Ialomita ADI" w:date="2019-05-15T09:10:00Z">
              <w:r>
                <w:rPr>
                  <w:sz w:val="24"/>
                </w:rPr>
                <w:t>i</w:t>
              </w:r>
            </w:ins>
            <w:r w:rsidR="002E40DF">
              <w:rPr>
                <w:sz w:val="24"/>
              </w:rPr>
              <w:t>i</w:t>
            </w:r>
            <w:proofErr w:type="spellEnd"/>
            <w:ins w:id="9" w:author="Ialomita ADI" w:date="2019-05-15T09:09:00Z">
              <w:r>
                <w:rPr>
                  <w:sz w:val="24"/>
                </w:rPr>
                <w:t xml:space="preserve"> </w:t>
              </w:r>
              <w:proofErr w:type="spellStart"/>
              <w:r>
                <w:rPr>
                  <w:sz w:val="24"/>
                </w:rPr>
                <w:t>proiectului</w:t>
              </w:r>
              <w:proofErr w:type="spellEnd"/>
              <w:r>
                <w:rPr>
                  <w:sz w:val="24"/>
                </w:rPr>
                <w:t xml:space="preserve"> </w:t>
              </w:r>
            </w:ins>
          </w:p>
        </w:tc>
        <w:tc>
          <w:tcPr>
            <w:tcW w:w="1133" w:type="dxa"/>
          </w:tcPr>
          <w:p w14:paraId="48DBBAED" w14:textId="77777777" w:rsidR="001F588F" w:rsidRDefault="001F588F" w:rsidP="005961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309EF6C2" w14:textId="5818A877" w:rsidR="001F588F" w:rsidRDefault="001F588F" w:rsidP="00596104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1F588F" w14:paraId="508304F0" w14:textId="77777777" w:rsidTr="0096389F">
        <w:trPr>
          <w:trHeight w:val="417"/>
        </w:trPr>
        <w:tc>
          <w:tcPr>
            <w:tcW w:w="8173" w:type="dxa"/>
          </w:tcPr>
          <w:p w14:paraId="32A569A8" w14:textId="773AA33E" w:rsidR="001F588F" w:rsidRDefault="001F588F" w:rsidP="001F588F">
            <w:pPr>
              <w:pStyle w:val="TableParagraph"/>
              <w:tabs>
                <w:tab w:val="left" w:pos="920"/>
              </w:tabs>
              <w:spacing w:line="284" w:lineRule="exact"/>
              <w:rPr>
                <w:sz w:val="24"/>
              </w:rPr>
            </w:pPr>
            <w:r>
              <w:rPr>
                <w:sz w:val="24"/>
              </w:rPr>
              <w:t>Total:</w:t>
            </w:r>
          </w:p>
        </w:tc>
        <w:tc>
          <w:tcPr>
            <w:tcW w:w="1133" w:type="dxa"/>
          </w:tcPr>
          <w:p w14:paraId="0ED31805" w14:textId="77777777" w:rsidR="001F588F" w:rsidRDefault="001F588F" w:rsidP="00596104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534D1DF4" w14:textId="02F91124" w:rsidR="001F588F" w:rsidRDefault="005C6489" w:rsidP="00596104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Max:1</w:t>
            </w:r>
            <w:r w:rsidR="00DC321D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 xml:space="preserve">0 </w:t>
            </w:r>
          </w:p>
        </w:tc>
      </w:tr>
    </w:tbl>
    <w:p w14:paraId="4525D3C0" w14:textId="77777777" w:rsidR="00C853CB" w:rsidRDefault="00C853CB" w:rsidP="00C853CB">
      <w:pPr>
        <w:spacing w:line="275" w:lineRule="exact"/>
        <w:rPr>
          <w:sz w:val="24"/>
        </w:rPr>
      </w:pPr>
    </w:p>
    <w:p w14:paraId="724F837F" w14:textId="3667F92F" w:rsidR="001F588F" w:rsidRPr="001F588F" w:rsidRDefault="001F588F" w:rsidP="001F588F">
      <w:pPr>
        <w:rPr>
          <w:sz w:val="24"/>
        </w:rPr>
      </w:pPr>
    </w:p>
    <w:p w14:paraId="333C4361" w14:textId="1AA5C8F4" w:rsidR="00FD1AD5" w:rsidRPr="00BA22C6" w:rsidRDefault="001F588F" w:rsidP="001F588F">
      <w:pPr>
        <w:rPr>
          <w:b/>
          <w:sz w:val="24"/>
          <w:u w:val="single"/>
        </w:rPr>
      </w:pPr>
      <w:r>
        <w:rPr>
          <w:sz w:val="24"/>
        </w:rPr>
        <w:t xml:space="preserve">Nota </w:t>
      </w:r>
      <w:r w:rsidR="00BA22C6">
        <w:rPr>
          <w:sz w:val="24"/>
        </w:rPr>
        <w:t>:C</w:t>
      </w:r>
      <w:r w:rsidR="00DC55C1">
        <w:rPr>
          <w:sz w:val="24"/>
        </w:rPr>
        <w:t>ererile de finanțare care vor î</w:t>
      </w:r>
      <w:r>
        <w:rPr>
          <w:sz w:val="24"/>
        </w:rPr>
        <w:t xml:space="preserve">ntruni </w:t>
      </w:r>
      <w:r w:rsidR="00DC55C1">
        <w:rPr>
          <w:sz w:val="24"/>
        </w:rPr>
        <w:t xml:space="preserve"> mai puț</w:t>
      </w:r>
      <w:r w:rsidR="00BA22C6">
        <w:rPr>
          <w:sz w:val="24"/>
        </w:rPr>
        <w:t>in de</w:t>
      </w:r>
      <w:r>
        <w:rPr>
          <w:sz w:val="24"/>
        </w:rPr>
        <w:t xml:space="preserve"> 50 de puncte </w:t>
      </w:r>
      <w:r w:rsidR="00BA22C6">
        <w:rPr>
          <w:sz w:val="24"/>
        </w:rPr>
        <w:t xml:space="preserve">vor fi </w:t>
      </w:r>
      <w:r w:rsidR="00BA22C6" w:rsidRPr="00BA22C6">
        <w:rPr>
          <w:b/>
          <w:sz w:val="24"/>
          <w:u w:val="single"/>
        </w:rPr>
        <w:t>respinse.</w:t>
      </w:r>
    </w:p>
    <w:p w14:paraId="1C9CA96B" w14:textId="01CFACCF" w:rsidR="001F588F" w:rsidRDefault="0096389F" w:rsidP="001F588F">
      <w:pPr>
        <w:rPr>
          <w:sz w:val="24"/>
        </w:rPr>
      </w:pPr>
      <w:r>
        <w:rPr>
          <w:sz w:val="24"/>
        </w:rPr>
        <w:t>Nume prenume expert  :</w:t>
      </w:r>
    </w:p>
    <w:p w14:paraId="17253713" w14:textId="26E37242" w:rsidR="0096389F" w:rsidRDefault="0096389F" w:rsidP="001F588F">
      <w:pPr>
        <w:rPr>
          <w:sz w:val="24"/>
        </w:rPr>
      </w:pPr>
      <w:r>
        <w:rPr>
          <w:sz w:val="24"/>
        </w:rPr>
        <w:t>Data:</w:t>
      </w:r>
    </w:p>
    <w:p w14:paraId="7EA30C9D" w14:textId="7AB72845" w:rsidR="0096389F" w:rsidRDefault="0096389F" w:rsidP="001F588F">
      <w:pPr>
        <w:rPr>
          <w:sz w:val="24"/>
        </w:rPr>
      </w:pPr>
      <w:r>
        <w:rPr>
          <w:sz w:val="24"/>
        </w:rPr>
        <w:t>Semnatura:</w:t>
      </w:r>
    </w:p>
    <w:p w14:paraId="4A70DC64" w14:textId="51F5F91E" w:rsidR="0096389F" w:rsidRDefault="0096389F" w:rsidP="001F588F">
      <w:pPr>
        <w:rPr>
          <w:sz w:val="24"/>
        </w:rPr>
      </w:pPr>
    </w:p>
    <w:p w14:paraId="6462DBD2" w14:textId="57A8CE69" w:rsidR="002E40DF" w:rsidRDefault="002E40DF" w:rsidP="001F588F">
      <w:pPr>
        <w:rPr>
          <w:sz w:val="24"/>
        </w:rPr>
      </w:pPr>
    </w:p>
    <w:p w14:paraId="02037A60" w14:textId="273BC6D2" w:rsidR="002E40DF" w:rsidRDefault="002E40DF" w:rsidP="001F588F">
      <w:pPr>
        <w:rPr>
          <w:sz w:val="24"/>
        </w:rPr>
      </w:pPr>
    </w:p>
    <w:p w14:paraId="3B472860" w14:textId="33E4CCA8" w:rsidR="00BA22C6" w:rsidRDefault="00BA22C6" w:rsidP="001F588F">
      <w:pPr>
        <w:rPr>
          <w:sz w:val="24"/>
        </w:rPr>
      </w:pPr>
    </w:p>
    <w:p w14:paraId="6B8C2471" w14:textId="7A5EF3F7" w:rsidR="00BA22C6" w:rsidRDefault="00BA22C6" w:rsidP="001F588F">
      <w:pPr>
        <w:rPr>
          <w:sz w:val="24"/>
        </w:rPr>
      </w:pPr>
    </w:p>
    <w:p w14:paraId="27C240BF" w14:textId="623A9628" w:rsidR="00BA22C6" w:rsidRDefault="00BA22C6" w:rsidP="001F588F">
      <w:pPr>
        <w:rPr>
          <w:sz w:val="24"/>
        </w:rPr>
      </w:pPr>
    </w:p>
    <w:p w14:paraId="7C9F7443" w14:textId="0C3C3896" w:rsidR="00BA22C6" w:rsidRDefault="00BA22C6" w:rsidP="001F588F">
      <w:pPr>
        <w:rPr>
          <w:sz w:val="24"/>
        </w:rPr>
      </w:pPr>
    </w:p>
    <w:p w14:paraId="3F25DA94" w14:textId="77777777" w:rsidR="002E40DF" w:rsidRDefault="002E40DF" w:rsidP="001F588F">
      <w:pPr>
        <w:rPr>
          <w:sz w:val="24"/>
        </w:rPr>
      </w:pPr>
    </w:p>
    <w:bookmarkEnd w:id="0"/>
    <w:p w14:paraId="27FBE631" w14:textId="77777777" w:rsidR="0096389F" w:rsidRDefault="0096389F" w:rsidP="001F588F">
      <w:pPr>
        <w:rPr>
          <w:sz w:val="24"/>
        </w:rPr>
      </w:pPr>
    </w:p>
    <w:p w14:paraId="0CC13B89" w14:textId="7184C85D" w:rsidR="0096389F" w:rsidRPr="00145FD3" w:rsidRDefault="0096389F" w:rsidP="0096389F">
      <w:pPr>
        <w:rPr>
          <w:b/>
          <w:sz w:val="28"/>
          <w:szCs w:val="28"/>
        </w:rPr>
      </w:pPr>
      <w:r>
        <w:t xml:space="preserve">                                                             </w:t>
      </w:r>
      <w:r w:rsidRPr="00145FD3">
        <w:rPr>
          <w:b/>
          <w:sz w:val="28"/>
          <w:szCs w:val="28"/>
        </w:rPr>
        <w:t>Gril</w:t>
      </w:r>
      <w:r w:rsidR="00DC55C1">
        <w:rPr>
          <w:b/>
          <w:sz w:val="28"/>
          <w:szCs w:val="28"/>
        </w:rPr>
        <w:t>a de evaluare tehnico-financiară</w:t>
      </w:r>
    </w:p>
    <w:p w14:paraId="6C15C046" w14:textId="5E72959A" w:rsidR="0096389F" w:rsidRPr="00145FD3" w:rsidRDefault="0096389F" w:rsidP="009638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(pentru parteneriate)</w:t>
      </w:r>
    </w:p>
    <w:p w14:paraId="197E1E8A" w14:textId="77777777" w:rsidR="0096389F" w:rsidRDefault="0096389F" w:rsidP="0096389F">
      <w:pPr>
        <w:tabs>
          <w:tab w:val="left" w:pos="8460"/>
          <w:tab w:val="right" w:pos="10580"/>
        </w:tabs>
      </w:pPr>
    </w:p>
    <w:p w14:paraId="16665732" w14:textId="77777777" w:rsidR="0096389F" w:rsidRDefault="0096389F" w:rsidP="0096389F">
      <w:pPr>
        <w:pStyle w:val="BodyText"/>
        <w:rPr>
          <w:sz w:val="28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3"/>
        <w:gridCol w:w="1133"/>
        <w:gridCol w:w="1046"/>
      </w:tblGrid>
      <w:tr w:rsidR="0096389F" w14:paraId="7FEC72FE" w14:textId="77777777" w:rsidTr="002951DA">
        <w:trPr>
          <w:trHeight w:val="585"/>
        </w:trPr>
        <w:tc>
          <w:tcPr>
            <w:tcW w:w="8173" w:type="dxa"/>
            <w:shd w:val="clear" w:color="auto" w:fill="F3F3F3"/>
          </w:tcPr>
          <w:p w14:paraId="6F2BE271" w14:textId="77777777" w:rsidR="0096389F" w:rsidRDefault="0096389F" w:rsidP="002951DA">
            <w:pPr>
              <w:pStyle w:val="TableParagraph"/>
              <w:spacing w:before="146"/>
              <w:ind w:left="3114" w:right="310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Criterii</w:t>
            </w:r>
            <w:proofErr w:type="spellEnd"/>
            <w:r>
              <w:rPr>
                <w:b/>
                <w:sz w:val="24"/>
              </w:rPr>
              <w:t xml:space="preserve"> de </w:t>
            </w:r>
            <w:proofErr w:type="spellStart"/>
            <w:r>
              <w:rPr>
                <w:b/>
                <w:sz w:val="24"/>
              </w:rPr>
              <w:t>evaluare</w:t>
            </w:r>
            <w:proofErr w:type="spellEnd"/>
          </w:p>
        </w:tc>
        <w:tc>
          <w:tcPr>
            <w:tcW w:w="1133" w:type="dxa"/>
            <w:shd w:val="clear" w:color="auto" w:fill="F3F3F3"/>
          </w:tcPr>
          <w:p w14:paraId="019AFB9F" w14:textId="77777777" w:rsidR="0096389F" w:rsidRDefault="0096389F" w:rsidP="002951DA">
            <w:pPr>
              <w:pStyle w:val="TableParagraph"/>
              <w:spacing w:line="292" w:lineRule="exact"/>
              <w:ind w:left="19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Punctaj</w:t>
            </w:r>
            <w:proofErr w:type="spellEnd"/>
          </w:p>
          <w:p w14:paraId="31B3ABE6" w14:textId="77777777" w:rsidR="0096389F" w:rsidRDefault="0096389F" w:rsidP="002951DA">
            <w:pPr>
              <w:pStyle w:val="TableParagraph"/>
              <w:spacing w:line="273" w:lineRule="exact"/>
              <w:ind w:left="21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proiect</w:t>
            </w:r>
            <w:proofErr w:type="spellEnd"/>
          </w:p>
        </w:tc>
        <w:tc>
          <w:tcPr>
            <w:tcW w:w="1046" w:type="dxa"/>
            <w:shd w:val="clear" w:color="auto" w:fill="F3F3F3"/>
          </w:tcPr>
          <w:p w14:paraId="54D665AE" w14:textId="77777777" w:rsidR="0096389F" w:rsidRDefault="0096389F" w:rsidP="002951DA">
            <w:pPr>
              <w:pStyle w:val="TableParagraph"/>
              <w:spacing w:line="292" w:lineRule="exact"/>
              <w:ind w:left="14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Punctaj</w:t>
            </w:r>
            <w:proofErr w:type="spellEnd"/>
          </w:p>
          <w:p w14:paraId="4007A25C" w14:textId="77777777" w:rsidR="0096389F" w:rsidRDefault="0096389F" w:rsidP="002951DA">
            <w:pPr>
              <w:pStyle w:val="TableParagraph"/>
              <w:spacing w:line="273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Maxim</w:t>
            </w:r>
          </w:p>
        </w:tc>
      </w:tr>
      <w:tr w:rsidR="0096389F" w14:paraId="6265A20D" w14:textId="77777777" w:rsidTr="002951DA">
        <w:trPr>
          <w:trHeight w:val="587"/>
        </w:trPr>
        <w:tc>
          <w:tcPr>
            <w:tcW w:w="8173" w:type="dxa"/>
          </w:tcPr>
          <w:p w14:paraId="2D0476BB" w14:textId="77777777" w:rsidR="0096389F" w:rsidRDefault="0096389F" w:rsidP="002951DA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proofErr w:type="spellStart"/>
            <w:r>
              <w:rPr>
                <w:sz w:val="24"/>
              </w:rPr>
              <w:t>Obiectivele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proiectului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  <w:r>
              <w:rPr>
                <w:sz w:val="24"/>
              </w:rPr>
              <w:t xml:space="preserve"> bine formulate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contribuie</w:t>
            </w:r>
            <w:proofErr w:type="spellEnd"/>
            <w:r>
              <w:rPr>
                <w:sz w:val="24"/>
              </w:rPr>
              <w:t xml:space="preserve"> la </w:t>
            </w:r>
            <w:proofErr w:type="spellStart"/>
            <w:r>
              <w:rPr>
                <w:sz w:val="24"/>
              </w:rPr>
              <w:t>atingerea</w:t>
            </w:r>
            <w:proofErr w:type="spellEnd"/>
          </w:p>
          <w:p w14:paraId="1F4BB289" w14:textId="77777777" w:rsidR="0096389F" w:rsidRDefault="0096389F" w:rsidP="002951DA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obiectivului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programului</w:t>
            </w:r>
            <w:proofErr w:type="spellEnd"/>
          </w:p>
        </w:tc>
        <w:tc>
          <w:tcPr>
            <w:tcW w:w="1133" w:type="dxa"/>
          </w:tcPr>
          <w:p w14:paraId="360CFA00" w14:textId="77777777" w:rsidR="0096389F" w:rsidRDefault="0096389F" w:rsidP="002951D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2ADFAFBD" w14:textId="77777777" w:rsidR="0096389F" w:rsidRDefault="0096389F" w:rsidP="002951DA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6389F" w14:paraId="6887862E" w14:textId="77777777" w:rsidTr="002951DA">
        <w:trPr>
          <w:trHeight w:val="585"/>
        </w:trPr>
        <w:tc>
          <w:tcPr>
            <w:tcW w:w="8173" w:type="dxa"/>
          </w:tcPr>
          <w:p w14:paraId="7006B5FF" w14:textId="77777777" w:rsidR="0096389F" w:rsidRDefault="0096389F" w:rsidP="002951DA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proofErr w:type="spellStart"/>
            <w:r>
              <w:rPr>
                <w:sz w:val="24"/>
              </w:rPr>
              <w:t>Problema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abordată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este</w:t>
            </w:r>
            <w:proofErr w:type="spellEnd"/>
            <w:r>
              <w:rPr>
                <w:sz w:val="24"/>
              </w:rPr>
              <w:t xml:space="preserve"> bine </w:t>
            </w:r>
            <w:proofErr w:type="spellStart"/>
            <w:r>
              <w:rPr>
                <w:sz w:val="24"/>
              </w:rPr>
              <w:t>identificată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iar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proiectul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răspunde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acesteia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în</w:t>
            </w:r>
            <w:proofErr w:type="spellEnd"/>
            <w:r>
              <w:rPr>
                <w:sz w:val="24"/>
              </w:rPr>
              <w:t xml:space="preserve"> mod </w:t>
            </w:r>
            <w:proofErr w:type="spellStart"/>
            <w:r>
              <w:rPr>
                <w:sz w:val="24"/>
              </w:rPr>
              <w:t>corespunzător</w:t>
            </w:r>
            <w:proofErr w:type="spellEnd"/>
          </w:p>
        </w:tc>
        <w:tc>
          <w:tcPr>
            <w:tcW w:w="1133" w:type="dxa"/>
          </w:tcPr>
          <w:p w14:paraId="4C80D958" w14:textId="77777777" w:rsidR="0096389F" w:rsidRDefault="0096389F" w:rsidP="002951D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061ED96B" w14:textId="77777777" w:rsidR="0096389F" w:rsidRDefault="0096389F" w:rsidP="002951DA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6389F" w14:paraId="03963B72" w14:textId="77777777" w:rsidTr="002951DA">
        <w:trPr>
          <w:cantSplit/>
          <w:trHeight w:val="1152"/>
        </w:trPr>
        <w:tc>
          <w:tcPr>
            <w:tcW w:w="8173" w:type="dxa"/>
          </w:tcPr>
          <w:p w14:paraId="32338846" w14:textId="5010C7F2" w:rsidR="0096389F" w:rsidRDefault="00DC55C1" w:rsidP="002951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3.Numarul </w:t>
            </w:r>
            <w:proofErr w:type="spellStart"/>
            <w:r>
              <w:rPr>
                <w:sz w:val="24"/>
              </w:rPr>
              <w:t>beneficiarilor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direcț</w:t>
            </w:r>
            <w:r w:rsidR="0096389F">
              <w:rPr>
                <w:sz w:val="24"/>
              </w:rPr>
              <w:t>i</w:t>
            </w:r>
            <w:proofErr w:type="spellEnd"/>
            <w:r w:rsidR="0096389F">
              <w:rPr>
                <w:sz w:val="24"/>
              </w:rPr>
              <w:t xml:space="preserve"> </w:t>
            </w:r>
            <w:proofErr w:type="spellStart"/>
            <w:r w:rsidR="0096389F">
              <w:rPr>
                <w:sz w:val="24"/>
              </w:rPr>
              <w:t>este</w:t>
            </w:r>
            <w:proofErr w:type="spellEnd"/>
            <w:r w:rsidR="0096389F">
              <w:rPr>
                <w:sz w:val="24"/>
              </w:rPr>
              <w:t xml:space="preserve">: </w:t>
            </w:r>
          </w:p>
          <w:p w14:paraId="7DFFBF0A" w14:textId="76287C86" w:rsidR="0096389F" w:rsidRDefault="002E40DF" w:rsidP="002951DA">
            <w:pPr>
              <w:pStyle w:val="TableParagraph"/>
              <w:ind w:left="919" w:hanging="360"/>
              <w:rPr>
                <w:sz w:val="24"/>
              </w:rPr>
            </w:pPr>
            <w:proofErr w:type="spellStart"/>
            <w:r>
              <w:rPr>
                <w:sz w:val="24"/>
              </w:rPr>
              <w:t>I</w:t>
            </w:r>
            <w:r w:rsidR="0096389F">
              <w:rPr>
                <w:sz w:val="24"/>
              </w:rPr>
              <w:t>ntre</w:t>
            </w:r>
            <w:proofErr w:type="spellEnd"/>
            <w:r>
              <w:rPr>
                <w:sz w:val="24"/>
              </w:rPr>
              <w:t xml:space="preserve"> 1000-5000</w:t>
            </w:r>
            <w:r w:rsidR="0096389F">
              <w:rPr>
                <w:sz w:val="24"/>
              </w:rPr>
              <w:t xml:space="preserve"> -5 p</w:t>
            </w:r>
          </w:p>
          <w:p w14:paraId="5750EC20" w14:textId="64D43115" w:rsidR="0096389F" w:rsidRDefault="002E40DF" w:rsidP="002951DA">
            <w:pPr>
              <w:pStyle w:val="TableParagraph"/>
              <w:ind w:left="919" w:hanging="360"/>
              <w:rPr>
                <w:sz w:val="24"/>
              </w:rPr>
            </w:pPr>
            <w:proofErr w:type="spellStart"/>
            <w:r>
              <w:rPr>
                <w:sz w:val="24"/>
              </w:rPr>
              <w:t>Intre</w:t>
            </w:r>
            <w:proofErr w:type="spellEnd"/>
            <w:r>
              <w:rPr>
                <w:sz w:val="24"/>
              </w:rPr>
              <w:t xml:space="preserve"> 5001</w:t>
            </w:r>
            <w:r w:rsidR="0096389F">
              <w:rPr>
                <w:sz w:val="24"/>
              </w:rPr>
              <w:t>-</w:t>
            </w:r>
            <w:r>
              <w:rPr>
                <w:sz w:val="24"/>
              </w:rPr>
              <w:t>7</w:t>
            </w:r>
            <w:r w:rsidR="0096389F">
              <w:rPr>
                <w:sz w:val="24"/>
              </w:rPr>
              <w:t>50</w:t>
            </w:r>
            <w:r>
              <w:rPr>
                <w:sz w:val="24"/>
              </w:rPr>
              <w:t>0</w:t>
            </w:r>
            <w:r w:rsidR="0096389F">
              <w:rPr>
                <w:sz w:val="24"/>
              </w:rPr>
              <w:t xml:space="preserve">   -7p</w:t>
            </w:r>
          </w:p>
          <w:p w14:paraId="567F6D74" w14:textId="367AF09F" w:rsidR="0096389F" w:rsidRDefault="0096389F" w:rsidP="002951DA">
            <w:pPr>
              <w:pStyle w:val="TableParagraph"/>
              <w:ind w:left="919" w:hanging="360"/>
              <w:rPr>
                <w:sz w:val="24"/>
              </w:rPr>
            </w:pPr>
            <w:proofErr w:type="spellStart"/>
            <w:r>
              <w:rPr>
                <w:sz w:val="24"/>
              </w:rPr>
              <w:t>Peste</w:t>
            </w:r>
            <w:proofErr w:type="spellEnd"/>
            <w:r>
              <w:rPr>
                <w:sz w:val="24"/>
              </w:rPr>
              <w:t xml:space="preserve"> </w:t>
            </w:r>
            <w:r w:rsidR="002E40DF">
              <w:rPr>
                <w:sz w:val="24"/>
              </w:rPr>
              <w:t>7500</w:t>
            </w:r>
            <w:r>
              <w:rPr>
                <w:sz w:val="24"/>
              </w:rPr>
              <w:t>-10 p</w:t>
            </w:r>
          </w:p>
        </w:tc>
        <w:tc>
          <w:tcPr>
            <w:tcW w:w="1133" w:type="dxa"/>
          </w:tcPr>
          <w:p w14:paraId="7196CF35" w14:textId="77777777" w:rsidR="0096389F" w:rsidRDefault="0096389F" w:rsidP="002951D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41981CD0" w14:textId="77777777" w:rsidR="0096389F" w:rsidRDefault="0096389F" w:rsidP="002951DA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6389F" w14:paraId="7C63D03B" w14:textId="77777777" w:rsidTr="002951DA">
        <w:trPr>
          <w:trHeight w:val="292"/>
        </w:trPr>
        <w:tc>
          <w:tcPr>
            <w:tcW w:w="8173" w:type="dxa"/>
          </w:tcPr>
          <w:p w14:paraId="35733CC3" w14:textId="3E5157D9" w:rsidR="0096389F" w:rsidRDefault="0096389F" w:rsidP="002951D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proofErr w:type="spellStart"/>
            <w:r>
              <w:rPr>
                <w:sz w:val="24"/>
              </w:rPr>
              <w:t>Acti</w:t>
            </w:r>
            <w:r w:rsidR="00DC55C1">
              <w:rPr>
                <w:sz w:val="24"/>
              </w:rPr>
              <w:t>vitățile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sunt</w:t>
            </w:r>
            <w:proofErr w:type="spellEnd"/>
            <w:r w:rsidR="00DC55C1">
              <w:rPr>
                <w:sz w:val="24"/>
              </w:rPr>
              <w:t xml:space="preserve"> bine </w:t>
            </w:r>
            <w:proofErr w:type="spellStart"/>
            <w:r w:rsidR="00DC55C1">
              <w:rPr>
                <w:sz w:val="24"/>
              </w:rPr>
              <w:t>descrise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si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încadrate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corect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î</w:t>
            </w:r>
            <w:r>
              <w:rPr>
                <w:sz w:val="24"/>
              </w:rPr>
              <w:t>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timp.Este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explicată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implicarea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partenerilor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în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activităț</w:t>
            </w:r>
            <w:r>
              <w:rPr>
                <w:sz w:val="24"/>
              </w:rPr>
              <w:t>ile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proiectului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14:paraId="20EECF19" w14:textId="77777777" w:rsidR="0096389F" w:rsidRDefault="0096389F" w:rsidP="002951D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6" w:type="dxa"/>
            <w:shd w:val="clear" w:color="auto" w:fill="F3F3F3"/>
          </w:tcPr>
          <w:p w14:paraId="048BA5C9" w14:textId="77777777" w:rsidR="0096389F" w:rsidRDefault="0096389F" w:rsidP="002951DA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6389F" w14:paraId="4A33D1E0" w14:textId="77777777" w:rsidTr="002E40DF">
        <w:trPr>
          <w:trHeight w:val="1064"/>
        </w:trPr>
        <w:tc>
          <w:tcPr>
            <w:tcW w:w="8173" w:type="dxa"/>
          </w:tcPr>
          <w:p w14:paraId="39012001" w14:textId="64A4E9F2" w:rsidR="0096389F" w:rsidRPr="004271CA" w:rsidRDefault="0096389F" w:rsidP="002951DA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t xml:space="preserve"> </w:t>
            </w:r>
            <w:r w:rsidRPr="004271CA">
              <w:rPr>
                <w:sz w:val="24"/>
              </w:rPr>
              <w:t xml:space="preserve">In </w:t>
            </w:r>
            <w:proofErr w:type="spellStart"/>
            <w:r w:rsidRPr="004271CA">
              <w:rPr>
                <w:sz w:val="24"/>
              </w:rPr>
              <w:t>cazul</w:t>
            </w:r>
            <w:proofErr w:type="spellEnd"/>
            <w:r w:rsidRPr="004271CA">
              <w:rPr>
                <w:sz w:val="24"/>
              </w:rPr>
              <w:t xml:space="preserve"> </w:t>
            </w:r>
            <w:proofErr w:type="spellStart"/>
            <w:r w:rsidRPr="004271CA">
              <w:rPr>
                <w:sz w:val="24"/>
              </w:rPr>
              <w:t>parteneria</w:t>
            </w:r>
            <w:r w:rsidR="00DC55C1">
              <w:rPr>
                <w:sz w:val="24"/>
              </w:rPr>
              <w:t>telor</w:t>
            </w:r>
            <w:proofErr w:type="spellEnd"/>
            <w:r w:rsidR="00DC55C1">
              <w:rPr>
                <w:sz w:val="24"/>
              </w:rPr>
              <w:t xml:space="preserve">, </w:t>
            </w:r>
            <w:proofErr w:type="spellStart"/>
            <w:r w:rsidR="00DC55C1">
              <w:rPr>
                <w:sz w:val="24"/>
              </w:rPr>
              <w:t>partenerii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aduc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contribuț</w:t>
            </w:r>
            <w:r w:rsidRPr="004271CA">
              <w:rPr>
                <w:sz w:val="24"/>
              </w:rPr>
              <w:t>ie</w:t>
            </w:r>
            <w:proofErr w:type="spellEnd"/>
            <w:r w:rsidRPr="004271CA">
              <w:rPr>
                <w:sz w:val="24"/>
              </w:rPr>
              <w:t xml:space="preserve"> </w:t>
            </w:r>
            <w:proofErr w:type="spellStart"/>
            <w:r w:rsidRPr="004271CA">
              <w:rPr>
                <w:sz w:val="24"/>
              </w:rPr>
              <w:t>proprie</w:t>
            </w:r>
            <w:proofErr w:type="spellEnd"/>
            <w:r>
              <w:rPr>
                <w:sz w:val="24"/>
              </w:rPr>
              <w:t>.</w:t>
            </w:r>
          </w:p>
          <w:p w14:paraId="7B35878C" w14:textId="0E45E04C" w:rsidR="0096389F" w:rsidRPr="004271CA" w:rsidRDefault="002E40DF" w:rsidP="002951DA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a</w:t>
            </w:r>
            <w:r w:rsidR="00DC55C1">
              <w:rPr>
                <w:sz w:val="24"/>
              </w:rPr>
              <w:t>)</w:t>
            </w:r>
            <w:proofErr w:type="spellStart"/>
            <w:r w:rsidR="00DC55C1">
              <w:rPr>
                <w:sz w:val="24"/>
              </w:rPr>
              <w:t>Beneficiarul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ș</w:t>
            </w:r>
            <w:r w:rsidR="0096389F">
              <w:rPr>
                <w:sz w:val="24"/>
              </w:rPr>
              <w:t>i</w:t>
            </w:r>
            <w:proofErr w:type="spellEnd"/>
            <w:r w:rsidR="0096389F">
              <w:rPr>
                <w:sz w:val="24"/>
              </w:rPr>
              <w:t xml:space="preserve"> </w:t>
            </w:r>
            <w:proofErr w:type="spellStart"/>
            <w:r w:rsidR="0096389F">
              <w:rPr>
                <w:sz w:val="24"/>
              </w:rPr>
              <w:t>parteneri</w:t>
            </w:r>
            <w:r>
              <w:rPr>
                <w:sz w:val="24"/>
              </w:rPr>
              <w:t>i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asigură</w:t>
            </w:r>
            <w:proofErr w:type="spellEnd"/>
            <w:r w:rsidR="0096389F">
              <w:rPr>
                <w:sz w:val="24"/>
              </w:rPr>
              <w:t xml:space="preserve"> </w:t>
            </w:r>
            <w:r w:rsidR="0096389F" w:rsidRPr="004271CA">
              <w:rPr>
                <w:sz w:val="24"/>
              </w:rPr>
              <w:t>10%</w:t>
            </w:r>
            <w:ins w:id="10" w:author="Ialomita ADI" w:date="2019-05-15T09:08:00Z">
              <w:r w:rsidR="0096389F">
                <w:rPr>
                  <w:sz w:val="24"/>
                </w:rPr>
                <w:t xml:space="preserve"> din total </w:t>
              </w:r>
              <w:proofErr w:type="spellStart"/>
              <w:r w:rsidR="0096389F">
                <w:rPr>
                  <w:sz w:val="24"/>
                </w:rPr>
                <w:t>cheltuieli</w:t>
              </w:r>
              <w:proofErr w:type="spellEnd"/>
              <w:r w:rsidR="0096389F">
                <w:rPr>
                  <w:sz w:val="24"/>
                </w:rPr>
                <w:t xml:space="preserve"> </w:t>
              </w:r>
              <w:proofErr w:type="spellStart"/>
              <w:r w:rsidR="0096389F">
                <w:rPr>
                  <w:sz w:val="24"/>
                </w:rPr>
                <w:t>eligibile</w:t>
              </w:r>
            </w:ins>
            <w:proofErr w:type="spellEnd"/>
            <w:r w:rsidR="0096389F" w:rsidRPr="004271CA">
              <w:rPr>
                <w:sz w:val="24"/>
              </w:rPr>
              <w:t xml:space="preserve"> - </w:t>
            </w:r>
            <w:r>
              <w:rPr>
                <w:sz w:val="24"/>
              </w:rPr>
              <w:t>5</w:t>
            </w:r>
            <w:ins w:id="11" w:author="Ialomita ADI" w:date="2019-05-15T09:07:00Z">
              <w:r w:rsidR="0096389F">
                <w:rPr>
                  <w:sz w:val="24"/>
                </w:rPr>
                <w:t>-</w:t>
              </w:r>
            </w:ins>
            <w:r w:rsidR="0096389F" w:rsidRPr="004271CA">
              <w:rPr>
                <w:sz w:val="24"/>
              </w:rPr>
              <w:t>puncte,</w:t>
            </w:r>
          </w:p>
          <w:p w14:paraId="4F9E071C" w14:textId="6B44EA11" w:rsidR="0096389F" w:rsidRDefault="002E40DF" w:rsidP="002951DA">
            <w:pPr>
              <w:pStyle w:val="TableParagraph"/>
              <w:spacing w:line="290" w:lineRule="atLeast"/>
              <w:rPr>
                <w:sz w:val="24"/>
              </w:rPr>
            </w:pPr>
            <w:r>
              <w:rPr>
                <w:sz w:val="24"/>
              </w:rPr>
              <w:t>b</w:t>
            </w:r>
            <w:r w:rsidR="00DC55C1">
              <w:rPr>
                <w:sz w:val="24"/>
              </w:rPr>
              <w:t>)</w:t>
            </w:r>
            <w:proofErr w:type="spellStart"/>
            <w:r w:rsidR="00DC55C1">
              <w:rPr>
                <w:sz w:val="24"/>
              </w:rPr>
              <w:t>Beneficiarul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ș</w:t>
            </w:r>
            <w:r w:rsidR="0096389F">
              <w:rPr>
                <w:sz w:val="24"/>
              </w:rPr>
              <w:t>i</w:t>
            </w:r>
            <w:proofErr w:type="spellEnd"/>
            <w:r w:rsidR="0096389F">
              <w:rPr>
                <w:sz w:val="24"/>
              </w:rPr>
              <w:t xml:space="preserve"> </w:t>
            </w:r>
            <w:proofErr w:type="spellStart"/>
            <w:r w:rsidR="0096389F">
              <w:rPr>
                <w:sz w:val="24"/>
              </w:rPr>
              <w:t>parteneri</w:t>
            </w:r>
            <w:r>
              <w:rPr>
                <w:sz w:val="24"/>
              </w:rPr>
              <w:t>i</w:t>
            </w:r>
            <w:proofErr w:type="spellEnd"/>
            <w:r w:rsidR="00DC55C1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asigură</w:t>
            </w:r>
            <w:proofErr w:type="spellEnd"/>
            <w:r w:rsidR="0096389F" w:rsidRPr="004271CA">
              <w:rPr>
                <w:sz w:val="24"/>
              </w:rPr>
              <w:t xml:space="preserve"> </w:t>
            </w:r>
            <w:proofErr w:type="spellStart"/>
            <w:r w:rsidR="0096389F" w:rsidRPr="004271CA">
              <w:rPr>
                <w:sz w:val="24"/>
              </w:rPr>
              <w:t>peste</w:t>
            </w:r>
            <w:proofErr w:type="spellEnd"/>
            <w:r w:rsidR="0096389F" w:rsidRPr="004271CA">
              <w:rPr>
                <w:sz w:val="24"/>
              </w:rPr>
              <w:t xml:space="preserve"> 10%</w:t>
            </w:r>
            <w:ins w:id="12" w:author="Ialomita ADI" w:date="2019-05-15T09:08:00Z">
              <w:r w:rsidR="0096389F">
                <w:rPr>
                  <w:sz w:val="24"/>
                </w:rPr>
                <w:t xml:space="preserve"> din total </w:t>
              </w:r>
              <w:proofErr w:type="spellStart"/>
              <w:r w:rsidR="0096389F">
                <w:rPr>
                  <w:sz w:val="24"/>
                </w:rPr>
                <w:t>cheltuieli</w:t>
              </w:r>
              <w:proofErr w:type="spellEnd"/>
              <w:r w:rsidR="0096389F">
                <w:rPr>
                  <w:sz w:val="24"/>
                </w:rPr>
                <w:t xml:space="preserve"> </w:t>
              </w:r>
              <w:proofErr w:type="spellStart"/>
              <w:r w:rsidR="0096389F">
                <w:rPr>
                  <w:sz w:val="24"/>
                </w:rPr>
                <w:t>eligibile</w:t>
              </w:r>
            </w:ins>
            <w:proofErr w:type="spellEnd"/>
            <w:r w:rsidR="0096389F" w:rsidRPr="004271CA">
              <w:rPr>
                <w:sz w:val="24"/>
              </w:rPr>
              <w:t xml:space="preserve"> - 10 </w:t>
            </w:r>
            <w:proofErr w:type="spellStart"/>
            <w:r w:rsidR="0096389F" w:rsidRPr="004271CA">
              <w:rPr>
                <w:sz w:val="24"/>
              </w:rPr>
              <w:t>pun</w:t>
            </w:r>
            <w:r w:rsidR="0096389F">
              <w:rPr>
                <w:sz w:val="24"/>
              </w:rPr>
              <w:t>cte</w:t>
            </w:r>
            <w:proofErr w:type="spellEnd"/>
          </w:p>
        </w:tc>
        <w:tc>
          <w:tcPr>
            <w:tcW w:w="1133" w:type="dxa"/>
          </w:tcPr>
          <w:p w14:paraId="7C83A3BF" w14:textId="77777777" w:rsidR="0096389F" w:rsidRDefault="0096389F" w:rsidP="002951DA">
            <w:pPr>
              <w:pStyle w:val="TableParagraph"/>
              <w:rPr>
                <w:rFonts w:ascii="Times New Roman"/>
                <w:sz w:val="24"/>
              </w:rPr>
            </w:pPr>
          </w:p>
          <w:p w14:paraId="612DC9C6" w14:textId="77777777" w:rsidR="0096389F" w:rsidRDefault="0096389F" w:rsidP="002951DA">
            <w:pPr>
              <w:rPr>
                <w:rFonts w:ascii="Times New Roman"/>
                <w:sz w:val="24"/>
              </w:rPr>
            </w:pPr>
          </w:p>
          <w:p w14:paraId="34A2A6A5" w14:textId="77777777" w:rsidR="0096389F" w:rsidRPr="0096389F" w:rsidRDefault="0096389F" w:rsidP="002951DA"/>
        </w:tc>
        <w:tc>
          <w:tcPr>
            <w:tcW w:w="1046" w:type="dxa"/>
            <w:shd w:val="clear" w:color="auto" w:fill="F3F3F3"/>
          </w:tcPr>
          <w:p w14:paraId="5EDFC921" w14:textId="77777777" w:rsidR="0096389F" w:rsidRDefault="0096389F" w:rsidP="002951DA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6389F" w14:paraId="4EF2DEF1" w14:textId="77777777" w:rsidTr="002951DA">
        <w:trPr>
          <w:trHeight w:val="292"/>
        </w:trPr>
        <w:tc>
          <w:tcPr>
            <w:tcW w:w="8173" w:type="dxa"/>
          </w:tcPr>
          <w:p w14:paraId="410764E1" w14:textId="28769C93" w:rsidR="0096389F" w:rsidRDefault="0096389F" w:rsidP="002951DA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t xml:space="preserve"> </w:t>
            </w:r>
            <w:proofErr w:type="spellStart"/>
            <w:r>
              <w:rPr>
                <w:sz w:val="24"/>
              </w:rPr>
              <w:t>D</w:t>
            </w:r>
            <w:r w:rsidRPr="001F588F">
              <w:rPr>
                <w:sz w:val="24"/>
              </w:rPr>
              <w:t>ocumentaţia</w:t>
            </w:r>
            <w:proofErr w:type="spellEnd"/>
            <w:r w:rsidRPr="001F588F">
              <w:rPr>
                <w:sz w:val="24"/>
              </w:rPr>
              <w:t xml:space="preserve"> </w:t>
            </w:r>
            <w:proofErr w:type="spellStart"/>
            <w:r w:rsidR="00DC55C1">
              <w:rPr>
                <w:sz w:val="24"/>
              </w:rPr>
              <w:t>tehnico-economică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este</w:t>
            </w:r>
            <w:proofErr w:type="spellEnd"/>
            <w:r>
              <w:rPr>
                <w:sz w:val="24"/>
              </w:rPr>
              <w:t xml:space="preserve"> bine </w:t>
            </w:r>
            <w:proofErr w:type="spellStart"/>
            <w:r>
              <w:rPr>
                <w:sz w:val="24"/>
              </w:rPr>
              <w:t>întocmită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respectă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legislatia</w:t>
            </w:r>
            <w:proofErr w:type="spellEnd"/>
            <w:r>
              <w:rPr>
                <w:sz w:val="24"/>
              </w:rPr>
              <w:t xml:space="preserve"> in </w:t>
            </w:r>
            <w:proofErr w:type="spellStart"/>
            <w:proofErr w:type="gramStart"/>
            <w:r>
              <w:rPr>
                <w:sz w:val="24"/>
              </w:rPr>
              <w:t>vigoare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ș</w:t>
            </w:r>
            <w:proofErr w:type="gramEnd"/>
            <w:r>
              <w:rPr>
                <w:sz w:val="24"/>
              </w:rPr>
              <w:t>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demonstrează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investiția</w:t>
            </w:r>
            <w:proofErr w:type="spellEnd"/>
            <w:r>
              <w:rPr>
                <w:sz w:val="24"/>
              </w:rPr>
              <w:t xml:space="preserve"> e </w:t>
            </w:r>
            <w:proofErr w:type="spellStart"/>
            <w:r>
              <w:rPr>
                <w:sz w:val="24"/>
              </w:rPr>
              <w:t>justificată</w:t>
            </w:r>
            <w:proofErr w:type="spellEnd"/>
            <w:r>
              <w:rPr>
                <w:sz w:val="24"/>
              </w:rPr>
              <w:t xml:space="preserve"> din </w:t>
            </w:r>
            <w:proofErr w:type="spellStart"/>
            <w:r>
              <w:rPr>
                <w:sz w:val="24"/>
              </w:rPr>
              <w:t>punct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vedere</w:t>
            </w:r>
            <w:proofErr w:type="spellEnd"/>
            <w:r>
              <w:rPr>
                <w:sz w:val="24"/>
              </w:rPr>
              <w:t xml:space="preserve"> economic.</w:t>
            </w:r>
          </w:p>
        </w:tc>
        <w:tc>
          <w:tcPr>
            <w:tcW w:w="1133" w:type="dxa"/>
          </w:tcPr>
          <w:p w14:paraId="53B5D1CC" w14:textId="77777777" w:rsidR="0096389F" w:rsidRDefault="0096389F" w:rsidP="002951D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46" w:type="dxa"/>
            <w:shd w:val="clear" w:color="auto" w:fill="F3F3F3"/>
          </w:tcPr>
          <w:p w14:paraId="013E5295" w14:textId="77777777" w:rsidR="0096389F" w:rsidRDefault="0096389F" w:rsidP="002951DA">
            <w:pPr>
              <w:pStyle w:val="TableParagraph"/>
              <w:spacing w:line="27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6389F" w14:paraId="53B1D431" w14:textId="77777777" w:rsidTr="002951DA">
        <w:trPr>
          <w:trHeight w:val="587"/>
        </w:trPr>
        <w:tc>
          <w:tcPr>
            <w:tcW w:w="8173" w:type="dxa"/>
          </w:tcPr>
          <w:p w14:paraId="565FA1F6" w14:textId="77777777" w:rsidR="0096389F" w:rsidRDefault="0096389F" w:rsidP="002951DA">
            <w:pPr>
              <w:pStyle w:val="TableParagraph"/>
              <w:spacing w:before="2" w:line="273" w:lineRule="exact"/>
              <w:rPr>
                <w:sz w:val="24"/>
              </w:rPr>
            </w:pPr>
            <w:r>
              <w:rPr>
                <w:sz w:val="24"/>
              </w:rPr>
              <w:t xml:space="preserve">7. </w:t>
            </w:r>
            <w:proofErr w:type="spellStart"/>
            <w:r>
              <w:rPr>
                <w:sz w:val="24"/>
              </w:rPr>
              <w:t>Vizibilitatea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proiectului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asigurată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prin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descrierea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modalităților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promovare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și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diseminare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proiectului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și</w:t>
            </w:r>
            <w:proofErr w:type="spellEnd"/>
            <w:r>
              <w:rPr>
                <w:sz w:val="24"/>
              </w:rPr>
              <w:t xml:space="preserve"> a </w:t>
            </w:r>
            <w:proofErr w:type="spellStart"/>
            <w:r>
              <w:rPr>
                <w:sz w:val="24"/>
              </w:rPr>
              <w:t>surselor</w:t>
            </w:r>
            <w:proofErr w:type="spellEnd"/>
            <w:r>
              <w:rPr>
                <w:sz w:val="24"/>
              </w:rPr>
              <w:t xml:space="preserve"> sale de </w:t>
            </w:r>
            <w:proofErr w:type="spellStart"/>
            <w:r>
              <w:rPr>
                <w:sz w:val="24"/>
              </w:rPr>
              <w:t>finanțare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iar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costurile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aferente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acestor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acțiuni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reflectate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în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bugetul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proiectului</w:t>
            </w:r>
            <w:proofErr w:type="spellEnd"/>
          </w:p>
        </w:tc>
        <w:tc>
          <w:tcPr>
            <w:tcW w:w="1133" w:type="dxa"/>
          </w:tcPr>
          <w:p w14:paraId="2DD53A94" w14:textId="77777777" w:rsidR="0096389F" w:rsidRDefault="0096389F" w:rsidP="002951D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6834FBEE" w14:textId="77777777" w:rsidR="0096389F" w:rsidRDefault="0096389F" w:rsidP="002951DA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6389F" w14:paraId="6B3E3B37" w14:textId="77777777" w:rsidTr="002951DA">
        <w:trPr>
          <w:trHeight w:val="585"/>
        </w:trPr>
        <w:tc>
          <w:tcPr>
            <w:tcW w:w="8173" w:type="dxa"/>
          </w:tcPr>
          <w:p w14:paraId="682649DE" w14:textId="77777777" w:rsidR="0096389F" w:rsidRDefault="0096389F" w:rsidP="002951DA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 xml:space="preserve">8. </w:t>
            </w:r>
            <w:proofErr w:type="spellStart"/>
            <w:r>
              <w:rPr>
                <w:sz w:val="24"/>
              </w:rPr>
              <w:t>Echipa</w:t>
            </w:r>
            <w:proofErr w:type="spellEnd"/>
            <w:r>
              <w:rPr>
                <w:sz w:val="24"/>
              </w:rPr>
              <w:t xml:space="preserve"> de </w:t>
            </w:r>
            <w:proofErr w:type="spellStart"/>
            <w:r>
              <w:rPr>
                <w:sz w:val="24"/>
              </w:rPr>
              <w:t>proiect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este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corespunzătoare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pentru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realizarea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activităților</w:t>
            </w:r>
            <w:proofErr w:type="spellEnd"/>
          </w:p>
          <w:p w14:paraId="1FECC356" w14:textId="6699CE70" w:rsidR="0096389F" w:rsidRDefault="0096389F" w:rsidP="002951DA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propuse</w:t>
            </w:r>
            <w:proofErr w:type="spellEnd"/>
            <w:r>
              <w:rPr>
                <w:sz w:val="24"/>
              </w:rPr>
              <w:t xml:space="preserve"> </w:t>
            </w:r>
            <w:r w:rsidR="002E40DF">
              <w:rPr>
                <w:sz w:val="24"/>
              </w:rPr>
              <w:t>(</w:t>
            </w:r>
            <w:proofErr w:type="spellStart"/>
            <w:r w:rsidR="002E40DF">
              <w:rPr>
                <w:sz w:val="24"/>
              </w:rPr>
              <w:t>sunt</w:t>
            </w:r>
            <w:proofErr w:type="spellEnd"/>
            <w:r w:rsidR="002E40DF">
              <w:rPr>
                <w:sz w:val="24"/>
              </w:rPr>
              <w:t xml:space="preserve"> </w:t>
            </w:r>
            <w:proofErr w:type="spellStart"/>
            <w:r w:rsidR="002E40DF">
              <w:rPr>
                <w:sz w:val="24"/>
              </w:rPr>
              <w:t>descrise</w:t>
            </w:r>
            <w:proofErr w:type="spellEnd"/>
            <w:r w:rsidR="002E40D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rolurile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responsabilitățile</w:t>
            </w:r>
            <w:proofErr w:type="spellEnd"/>
            <w:r w:rsidR="002E40DF">
              <w:rPr>
                <w:sz w:val="24"/>
              </w:rPr>
              <w:t xml:space="preserve"> </w:t>
            </w:r>
            <w:proofErr w:type="spellStart"/>
            <w:r w:rsidR="002E40DF">
              <w:rPr>
                <w:sz w:val="24"/>
              </w:rPr>
              <w:t>fiecarui</w:t>
            </w:r>
            <w:proofErr w:type="spellEnd"/>
            <w:r w:rsidR="002E40DF">
              <w:rPr>
                <w:sz w:val="24"/>
              </w:rPr>
              <w:t xml:space="preserve"> </w:t>
            </w:r>
            <w:proofErr w:type="spellStart"/>
            <w:r w:rsidR="002E40DF">
              <w:rPr>
                <w:sz w:val="24"/>
              </w:rPr>
              <w:t>partener</w:t>
            </w:r>
            <w:proofErr w:type="spellEnd"/>
            <w:r w:rsidR="002E40DF">
              <w:rPr>
                <w:sz w:val="24"/>
              </w:rPr>
              <w:t xml:space="preserve"> )</w:t>
            </w:r>
          </w:p>
        </w:tc>
        <w:tc>
          <w:tcPr>
            <w:tcW w:w="1133" w:type="dxa"/>
          </w:tcPr>
          <w:p w14:paraId="590E6D1E" w14:textId="77777777" w:rsidR="0096389F" w:rsidRDefault="0096389F" w:rsidP="002951D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197CFE8E" w14:textId="77777777" w:rsidR="0096389F" w:rsidRDefault="0096389F" w:rsidP="002951DA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6389F" w14:paraId="177D8E31" w14:textId="77777777" w:rsidTr="002951DA">
        <w:trPr>
          <w:trHeight w:val="585"/>
        </w:trPr>
        <w:tc>
          <w:tcPr>
            <w:tcW w:w="8173" w:type="dxa"/>
          </w:tcPr>
          <w:p w14:paraId="4D729E92" w14:textId="77777777" w:rsidR="0096389F" w:rsidRDefault="0096389F" w:rsidP="002951DA">
            <w:pPr>
              <w:pStyle w:val="TableParagraph"/>
              <w:spacing w:line="284" w:lineRule="exact"/>
              <w:rPr>
                <w:sz w:val="24"/>
              </w:rPr>
            </w:pPr>
            <w:r>
              <w:rPr>
                <w:sz w:val="24"/>
              </w:rPr>
              <w:t xml:space="preserve">9. </w:t>
            </w:r>
            <w:proofErr w:type="spellStart"/>
            <w:r>
              <w:rPr>
                <w:sz w:val="24"/>
              </w:rPr>
              <w:t>Cheltuielile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propuse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sunt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realiste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necesare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corelate</w:t>
            </w:r>
            <w:proofErr w:type="spellEnd"/>
            <w:r>
              <w:rPr>
                <w:sz w:val="24"/>
              </w:rPr>
              <w:t xml:space="preserve"> cu </w:t>
            </w:r>
            <w:proofErr w:type="spellStart"/>
            <w:r>
              <w:rPr>
                <w:sz w:val="24"/>
              </w:rPr>
              <w:t>activitățile</w:t>
            </w:r>
            <w:proofErr w:type="spellEnd"/>
          </w:p>
          <w:p w14:paraId="413A2EF7" w14:textId="77777777" w:rsidR="0096389F" w:rsidRDefault="0096389F" w:rsidP="002951DA">
            <w:pPr>
              <w:pStyle w:val="TableParagraph"/>
              <w:spacing w:line="273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proiectului</w:t>
            </w:r>
            <w:proofErr w:type="spellEnd"/>
          </w:p>
        </w:tc>
        <w:tc>
          <w:tcPr>
            <w:tcW w:w="1133" w:type="dxa"/>
          </w:tcPr>
          <w:p w14:paraId="70289118" w14:textId="77777777" w:rsidR="0096389F" w:rsidRDefault="0096389F" w:rsidP="002951D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5F533DFA" w14:textId="77777777" w:rsidR="0096389F" w:rsidRDefault="0096389F" w:rsidP="002951DA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6389F" w14:paraId="437E23C7" w14:textId="77777777" w:rsidTr="002951DA">
        <w:trPr>
          <w:trHeight w:val="585"/>
        </w:trPr>
        <w:tc>
          <w:tcPr>
            <w:tcW w:w="8173" w:type="dxa"/>
          </w:tcPr>
          <w:p w14:paraId="46C4B6A2" w14:textId="61CE5E9D" w:rsidR="0096389F" w:rsidRDefault="0096389F" w:rsidP="002951DA">
            <w:pPr>
              <w:pStyle w:val="TableParagraph"/>
              <w:spacing w:line="284" w:lineRule="exact"/>
              <w:rPr>
                <w:sz w:val="24"/>
              </w:rPr>
            </w:pPr>
            <w:ins w:id="13" w:author="Ialomita ADI" w:date="2019-05-15T09:09:00Z">
              <w:r>
                <w:rPr>
                  <w:sz w:val="24"/>
                </w:rPr>
                <w:t>10</w:t>
              </w:r>
              <w:proofErr w:type="gramStart"/>
              <w:r>
                <w:rPr>
                  <w:sz w:val="24"/>
                </w:rPr>
                <w:t>.</w:t>
              </w:r>
            </w:ins>
            <w:ins w:id="14" w:author="Ialomita ADI" w:date="2019-05-15T09:10:00Z">
              <w:r>
                <w:rPr>
                  <w:sz w:val="24"/>
                </w:rPr>
                <w:t>Este</w:t>
              </w:r>
              <w:proofErr w:type="gramEnd"/>
              <w:r>
                <w:rPr>
                  <w:sz w:val="24"/>
                </w:rPr>
                <w:t xml:space="preserve"> </w:t>
              </w:r>
              <w:proofErr w:type="spellStart"/>
              <w:r>
                <w:rPr>
                  <w:sz w:val="24"/>
                </w:rPr>
                <w:t>descri</w:t>
              </w:r>
            </w:ins>
            <w:r>
              <w:rPr>
                <w:sz w:val="24"/>
              </w:rPr>
              <w:t>s</w:t>
            </w:r>
            <w:proofErr w:type="spellEnd"/>
            <w:ins w:id="15" w:author="Ialomita ADI" w:date="2019-05-15T09:10:00Z">
              <w:r>
                <w:rPr>
                  <w:sz w:val="24"/>
                </w:rPr>
                <w:t xml:space="preserve"> </w:t>
              </w:r>
              <w:proofErr w:type="spellStart"/>
              <w:r>
                <w:rPr>
                  <w:sz w:val="24"/>
                </w:rPr>
                <w:t>modul</w:t>
              </w:r>
              <w:proofErr w:type="spellEnd"/>
              <w:r>
                <w:rPr>
                  <w:sz w:val="24"/>
                </w:rPr>
                <w:t xml:space="preserve"> de </w:t>
              </w:r>
              <w:proofErr w:type="spellStart"/>
              <w:r>
                <w:rPr>
                  <w:sz w:val="24"/>
                </w:rPr>
                <w:t>realizare</w:t>
              </w:r>
              <w:proofErr w:type="spellEnd"/>
              <w:r>
                <w:rPr>
                  <w:sz w:val="24"/>
                </w:rPr>
                <w:t xml:space="preserve"> a </w:t>
              </w:r>
              <w:proofErr w:type="spellStart"/>
              <w:r>
                <w:rPr>
                  <w:sz w:val="24"/>
                </w:rPr>
                <w:t>s</w:t>
              </w:r>
            </w:ins>
            <w:ins w:id="16" w:author="Ialomita ADI" w:date="2019-05-15T09:09:00Z">
              <w:r>
                <w:rPr>
                  <w:sz w:val="24"/>
                </w:rPr>
                <w:t>ustenabilit</w:t>
              </w:r>
            </w:ins>
            <w:r w:rsidR="00DC55C1">
              <w:rPr>
                <w:sz w:val="24"/>
              </w:rPr>
              <w:t>ăț</w:t>
            </w:r>
            <w:ins w:id="17" w:author="Ialomita ADI" w:date="2019-05-15T09:10:00Z">
              <w:r>
                <w:rPr>
                  <w:sz w:val="24"/>
                </w:rPr>
                <w:t>i</w:t>
              </w:r>
            </w:ins>
            <w:r w:rsidR="00DC55C1">
              <w:rPr>
                <w:sz w:val="24"/>
              </w:rPr>
              <w:t>i</w:t>
            </w:r>
            <w:proofErr w:type="spellEnd"/>
            <w:ins w:id="18" w:author="Ialomita ADI" w:date="2019-05-15T09:09:00Z">
              <w:r>
                <w:rPr>
                  <w:sz w:val="24"/>
                </w:rPr>
                <w:t xml:space="preserve"> </w:t>
              </w:r>
              <w:proofErr w:type="spellStart"/>
              <w:r>
                <w:rPr>
                  <w:sz w:val="24"/>
                </w:rPr>
                <w:t>proiectului</w:t>
              </w:r>
              <w:proofErr w:type="spellEnd"/>
              <w:r>
                <w:rPr>
                  <w:sz w:val="24"/>
                </w:rPr>
                <w:t xml:space="preserve"> </w:t>
              </w:r>
            </w:ins>
            <w:proofErr w:type="spellStart"/>
            <w:r w:rsidR="00DC55C1">
              <w:rPr>
                <w:sz w:val="24"/>
              </w:rPr>
              <w:t>ș</w:t>
            </w:r>
            <w:r w:rsidR="001355E7">
              <w:rPr>
                <w:sz w:val="24"/>
              </w:rPr>
              <w:t>i</w:t>
            </w:r>
            <w:proofErr w:type="spellEnd"/>
            <w:r w:rsidR="001355E7">
              <w:rPr>
                <w:sz w:val="24"/>
              </w:rPr>
              <w:t xml:space="preserve"> </w:t>
            </w:r>
            <w:proofErr w:type="spellStart"/>
            <w:r w:rsidR="001355E7">
              <w:rPr>
                <w:sz w:val="24"/>
              </w:rPr>
              <w:t>modul</w:t>
            </w:r>
            <w:proofErr w:type="spellEnd"/>
            <w:r w:rsidR="001355E7">
              <w:rPr>
                <w:sz w:val="24"/>
              </w:rPr>
              <w:t xml:space="preserve"> de </w:t>
            </w:r>
            <w:proofErr w:type="spellStart"/>
            <w:r w:rsidR="001355E7">
              <w:rPr>
                <w:sz w:val="24"/>
              </w:rPr>
              <w:t>implicare</w:t>
            </w:r>
            <w:proofErr w:type="spellEnd"/>
            <w:r w:rsidR="001355E7">
              <w:rPr>
                <w:sz w:val="24"/>
              </w:rPr>
              <w:t xml:space="preserve"> a </w:t>
            </w:r>
            <w:proofErr w:type="spellStart"/>
            <w:r w:rsidR="001355E7">
              <w:rPr>
                <w:sz w:val="24"/>
              </w:rPr>
              <w:t>fiecarui</w:t>
            </w:r>
            <w:proofErr w:type="spellEnd"/>
            <w:r w:rsidR="001355E7">
              <w:rPr>
                <w:sz w:val="24"/>
              </w:rPr>
              <w:t xml:space="preserve"> </w:t>
            </w:r>
            <w:proofErr w:type="spellStart"/>
            <w:r w:rsidR="001355E7">
              <w:rPr>
                <w:sz w:val="24"/>
              </w:rPr>
              <w:t>partener</w:t>
            </w:r>
            <w:proofErr w:type="spellEnd"/>
            <w:r w:rsidR="001355E7">
              <w:rPr>
                <w:sz w:val="24"/>
              </w:rPr>
              <w:t xml:space="preserve"> in </w:t>
            </w:r>
            <w:proofErr w:type="spellStart"/>
            <w:r w:rsidR="001355E7">
              <w:rPr>
                <w:sz w:val="24"/>
              </w:rPr>
              <w:t>asigurarea</w:t>
            </w:r>
            <w:proofErr w:type="spellEnd"/>
            <w:r w:rsidR="001355E7">
              <w:rPr>
                <w:sz w:val="24"/>
              </w:rPr>
              <w:t xml:space="preserve"> </w:t>
            </w:r>
            <w:proofErr w:type="spellStart"/>
            <w:r w:rsidR="001355E7">
              <w:rPr>
                <w:sz w:val="24"/>
              </w:rPr>
              <w:t>sustenabilitatii</w:t>
            </w:r>
            <w:proofErr w:type="spellEnd"/>
            <w:r w:rsidR="001355E7">
              <w:rPr>
                <w:sz w:val="24"/>
              </w:rPr>
              <w:t>.</w:t>
            </w:r>
          </w:p>
        </w:tc>
        <w:tc>
          <w:tcPr>
            <w:tcW w:w="1133" w:type="dxa"/>
          </w:tcPr>
          <w:p w14:paraId="039F2D9C" w14:textId="77777777" w:rsidR="0096389F" w:rsidRDefault="0096389F" w:rsidP="002951D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0CA57B76" w14:textId="77777777" w:rsidR="0096389F" w:rsidRDefault="0096389F" w:rsidP="002951DA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96389F" w14:paraId="68C9D450" w14:textId="77777777" w:rsidTr="002951DA">
        <w:trPr>
          <w:trHeight w:val="417"/>
        </w:trPr>
        <w:tc>
          <w:tcPr>
            <w:tcW w:w="8173" w:type="dxa"/>
          </w:tcPr>
          <w:p w14:paraId="592F4ED3" w14:textId="77777777" w:rsidR="0096389F" w:rsidRDefault="0096389F" w:rsidP="002951DA">
            <w:pPr>
              <w:pStyle w:val="TableParagraph"/>
              <w:tabs>
                <w:tab w:val="left" w:pos="920"/>
              </w:tabs>
              <w:spacing w:line="284" w:lineRule="exact"/>
              <w:rPr>
                <w:sz w:val="24"/>
              </w:rPr>
            </w:pPr>
            <w:r>
              <w:rPr>
                <w:sz w:val="24"/>
              </w:rPr>
              <w:t>Total:</w:t>
            </w:r>
          </w:p>
        </w:tc>
        <w:tc>
          <w:tcPr>
            <w:tcW w:w="1133" w:type="dxa"/>
          </w:tcPr>
          <w:p w14:paraId="06EFE413" w14:textId="77777777" w:rsidR="0096389F" w:rsidRDefault="0096389F" w:rsidP="002951DA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46" w:type="dxa"/>
            <w:shd w:val="clear" w:color="auto" w:fill="F3F3F3"/>
          </w:tcPr>
          <w:p w14:paraId="3C0D6433" w14:textId="77777777" w:rsidR="0096389F" w:rsidRDefault="0096389F" w:rsidP="002951DA">
            <w:pPr>
              <w:pStyle w:val="TableParagraph"/>
              <w:spacing w:line="292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Max:100 </w:t>
            </w:r>
          </w:p>
        </w:tc>
      </w:tr>
    </w:tbl>
    <w:p w14:paraId="21E2EE76" w14:textId="77777777" w:rsidR="0096389F" w:rsidRDefault="0096389F" w:rsidP="0096389F">
      <w:pPr>
        <w:spacing w:line="275" w:lineRule="exact"/>
        <w:rPr>
          <w:sz w:val="24"/>
        </w:rPr>
      </w:pPr>
    </w:p>
    <w:p w14:paraId="6EE31D9A" w14:textId="77777777" w:rsidR="00DC55C1" w:rsidRPr="00BA22C6" w:rsidRDefault="00DC55C1" w:rsidP="00DC55C1">
      <w:pPr>
        <w:rPr>
          <w:b/>
          <w:sz w:val="24"/>
          <w:u w:val="single"/>
        </w:rPr>
      </w:pPr>
      <w:r>
        <w:rPr>
          <w:sz w:val="24"/>
        </w:rPr>
        <w:t xml:space="preserve">Nota :Cererile de finanțare care vor întruni  mai puțin de 50 de puncte vor fi </w:t>
      </w:r>
      <w:r w:rsidRPr="00BA22C6">
        <w:rPr>
          <w:b/>
          <w:sz w:val="24"/>
          <w:u w:val="single"/>
        </w:rPr>
        <w:t>respinse.</w:t>
      </w:r>
    </w:p>
    <w:p w14:paraId="19F39A14" w14:textId="77777777" w:rsidR="00DC55C1" w:rsidRDefault="00DC55C1" w:rsidP="00DC55C1">
      <w:pPr>
        <w:rPr>
          <w:sz w:val="24"/>
        </w:rPr>
      </w:pPr>
      <w:r>
        <w:rPr>
          <w:sz w:val="24"/>
        </w:rPr>
        <w:t>Nume prenume expert  :</w:t>
      </w:r>
    </w:p>
    <w:p w14:paraId="316AB1EE" w14:textId="77777777" w:rsidR="00DC55C1" w:rsidRDefault="00DC55C1" w:rsidP="00DC55C1">
      <w:pPr>
        <w:rPr>
          <w:sz w:val="24"/>
        </w:rPr>
      </w:pPr>
      <w:r>
        <w:rPr>
          <w:sz w:val="24"/>
        </w:rPr>
        <w:t>Data:</w:t>
      </w:r>
    </w:p>
    <w:p w14:paraId="6538C7EF" w14:textId="77777777" w:rsidR="00DC55C1" w:rsidRDefault="00DC55C1" w:rsidP="00DC55C1">
      <w:pPr>
        <w:rPr>
          <w:sz w:val="24"/>
        </w:rPr>
      </w:pPr>
      <w:r>
        <w:rPr>
          <w:sz w:val="24"/>
        </w:rPr>
        <w:t>Semnatura:</w:t>
      </w:r>
    </w:p>
    <w:p w14:paraId="4E5AF8CF" w14:textId="77777777" w:rsidR="00DC55C1" w:rsidRDefault="00DC55C1" w:rsidP="00DC55C1">
      <w:pPr>
        <w:rPr>
          <w:sz w:val="24"/>
        </w:rPr>
      </w:pPr>
    </w:p>
    <w:p w14:paraId="1701011F" w14:textId="77777777" w:rsidR="0096389F" w:rsidRDefault="0096389F" w:rsidP="0096389F">
      <w:pPr>
        <w:rPr>
          <w:sz w:val="24"/>
        </w:rPr>
      </w:pPr>
      <w:bookmarkStart w:id="19" w:name="_GoBack"/>
      <w:bookmarkEnd w:id="19"/>
    </w:p>
    <w:p w14:paraId="04BBBD9D" w14:textId="73629505" w:rsidR="0096389F" w:rsidRPr="001F588F" w:rsidRDefault="0096389F" w:rsidP="001F588F">
      <w:pPr>
        <w:rPr>
          <w:sz w:val="24"/>
        </w:rPr>
        <w:sectPr w:rsidR="0096389F" w:rsidRPr="001F588F">
          <w:headerReference w:type="default" r:id="rId7"/>
          <w:pgSz w:w="12240" w:h="15840"/>
          <w:pgMar w:top="700" w:right="960" w:bottom="640" w:left="700" w:header="0" w:footer="371" w:gutter="0"/>
          <w:cols w:space="708"/>
        </w:sectPr>
      </w:pPr>
    </w:p>
    <w:p w14:paraId="71E74F9A" w14:textId="77777777" w:rsidR="00C853CB" w:rsidRDefault="00C853CB"/>
    <w:sectPr w:rsidR="00C85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769EB" w14:textId="77777777" w:rsidR="00711F12" w:rsidRDefault="00711F12" w:rsidP="004271CA">
      <w:r>
        <w:separator/>
      </w:r>
    </w:p>
  </w:endnote>
  <w:endnote w:type="continuationSeparator" w:id="0">
    <w:p w14:paraId="16CAADA1" w14:textId="77777777" w:rsidR="00711F12" w:rsidRDefault="00711F12" w:rsidP="00427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58D84" w14:textId="77777777" w:rsidR="00711F12" w:rsidRDefault="00711F12" w:rsidP="004271CA">
      <w:r>
        <w:separator/>
      </w:r>
    </w:p>
  </w:footnote>
  <w:footnote w:type="continuationSeparator" w:id="0">
    <w:p w14:paraId="79C34F49" w14:textId="77777777" w:rsidR="00711F12" w:rsidRDefault="00711F12" w:rsidP="00427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4E07D" w14:textId="4551A654" w:rsidR="00926B5C" w:rsidRDefault="00926B5C">
    <w:pPr>
      <w:pStyle w:val="Header"/>
    </w:pPr>
    <w:r>
      <w:rPr>
        <w:noProof/>
        <w:lang w:bidi="ar-SA"/>
      </w:rPr>
      <w:drawing>
        <wp:inline distT="0" distB="0" distL="0" distR="0" wp14:anchorId="0B5A7567" wp14:editId="72A9AB37">
          <wp:extent cx="6718300" cy="813166"/>
          <wp:effectExtent l="0" t="0" r="6350" b="6350"/>
          <wp:docPr id="1" name="Picture 0" descr="Antet AD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 AD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18300" cy="8131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E6C527" w14:textId="77777777" w:rsidR="004271CA" w:rsidRDefault="004271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66EFA"/>
    <w:multiLevelType w:val="hybridMultilevel"/>
    <w:tmpl w:val="5A421C8C"/>
    <w:lvl w:ilvl="0" w:tplc="A0D8F48C">
      <w:start w:val="15"/>
      <w:numFmt w:val="decimal"/>
      <w:lvlText w:val="%1."/>
      <w:lvlJc w:val="left"/>
      <w:pPr>
        <w:ind w:left="919" w:hanging="360"/>
        <w:jc w:val="lef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ro-RO" w:eastAsia="ro-RO" w:bidi="ro-RO"/>
      </w:rPr>
    </w:lvl>
    <w:lvl w:ilvl="1" w:tplc="2B4A2526">
      <w:start w:val="1"/>
      <w:numFmt w:val="lowerLetter"/>
      <w:lvlText w:val="%2."/>
      <w:lvlJc w:val="left"/>
      <w:pPr>
        <w:ind w:left="1548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ro-RO" w:eastAsia="ro-RO" w:bidi="ro-RO"/>
      </w:rPr>
    </w:lvl>
    <w:lvl w:ilvl="2" w:tplc="A210B7D6">
      <w:numFmt w:val="bullet"/>
      <w:lvlText w:val="•"/>
      <w:lvlJc w:val="left"/>
      <w:pPr>
        <w:ind w:left="2275" w:hanging="360"/>
      </w:pPr>
      <w:rPr>
        <w:rFonts w:hint="default"/>
        <w:lang w:val="ro-RO" w:eastAsia="ro-RO" w:bidi="ro-RO"/>
      </w:rPr>
    </w:lvl>
    <w:lvl w:ilvl="3" w:tplc="3894F69C">
      <w:numFmt w:val="bullet"/>
      <w:lvlText w:val="•"/>
      <w:lvlJc w:val="left"/>
      <w:pPr>
        <w:ind w:left="3011" w:hanging="360"/>
      </w:pPr>
      <w:rPr>
        <w:rFonts w:hint="default"/>
        <w:lang w:val="ro-RO" w:eastAsia="ro-RO" w:bidi="ro-RO"/>
      </w:rPr>
    </w:lvl>
    <w:lvl w:ilvl="4" w:tplc="87D4565C">
      <w:numFmt w:val="bullet"/>
      <w:lvlText w:val="•"/>
      <w:lvlJc w:val="left"/>
      <w:pPr>
        <w:ind w:left="3747" w:hanging="360"/>
      </w:pPr>
      <w:rPr>
        <w:rFonts w:hint="default"/>
        <w:lang w:val="ro-RO" w:eastAsia="ro-RO" w:bidi="ro-RO"/>
      </w:rPr>
    </w:lvl>
    <w:lvl w:ilvl="5" w:tplc="65AE47EA">
      <w:numFmt w:val="bullet"/>
      <w:lvlText w:val="•"/>
      <w:lvlJc w:val="left"/>
      <w:pPr>
        <w:ind w:left="4483" w:hanging="360"/>
      </w:pPr>
      <w:rPr>
        <w:rFonts w:hint="default"/>
        <w:lang w:val="ro-RO" w:eastAsia="ro-RO" w:bidi="ro-RO"/>
      </w:rPr>
    </w:lvl>
    <w:lvl w:ilvl="6" w:tplc="5554D6FA">
      <w:numFmt w:val="bullet"/>
      <w:lvlText w:val="•"/>
      <w:lvlJc w:val="left"/>
      <w:pPr>
        <w:ind w:left="5219" w:hanging="360"/>
      </w:pPr>
      <w:rPr>
        <w:rFonts w:hint="default"/>
        <w:lang w:val="ro-RO" w:eastAsia="ro-RO" w:bidi="ro-RO"/>
      </w:rPr>
    </w:lvl>
    <w:lvl w:ilvl="7" w:tplc="E52E942E">
      <w:numFmt w:val="bullet"/>
      <w:lvlText w:val="•"/>
      <w:lvlJc w:val="left"/>
      <w:pPr>
        <w:ind w:left="5955" w:hanging="360"/>
      </w:pPr>
      <w:rPr>
        <w:rFonts w:hint="default"/>
        <w:lang w:val="ro-RO" w:eastAsia="ro-RO" w:bidi="ro-RO"/>
      </w:rPr>
    </w:lvl>
    <w:lvl w:ilvl="8" w:tplc="2C46FA66">
      <w:numFmt w:val="bullet"/>
      <w:lvlText w:val="•"/>
      <w:lvlJc w:val="left"/>
      <w:pPr>
        <w:ind w:left="6691" w:hanging="360"/>
      </w:pPr>
      <w:rPr>
        <w:rFonts w:hint="default"/>
        <w:lang w:val="ro-RO" w:eastAsia="ro-RO" w:bidi="ro-RO"/>
      </w:rPr>
    </w:lvl>
  </w:abstractNum>
  <w:abstractNum w:abstractNumId="1" w15:restartNumberingAfterBreak="0">
    <w:nsid w:val="560844B7"/>
    <w:multiLevelType w:val="hybridMultilevel"/>
    <w:tmpl w:val="A73C5720"/>
    <w:lvl w:ilvl="0" w:tplc="D9CC0864">
      <w:start w:val="13"/>
      <w:numFmt w:val="decimal"/>
      <w:lvlText w:val="%1."/>
      <w:lvlJc w:val="left"/>
      <w:pPr>
        <w:ind w:left="919" w:hanging="360"/>
        <w:jc w:val="lef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ro-RO" w:eastAsia="ro-RO" w:bidi="ro-RO"/>
      </w:rPr>
    </w:lvl>
    <w:lvl w:ilvl="1" w:tplc="2B6AE1E6">
      <w:start w:val="1"/>
      <w:numFmt w:val="lowerLetter"/>
      <w:lvlText w:val="%2."/>
      <w:lvlJc w:val="left"/>
      <w:pPr>
        <w:ind w:left="1058" w:hanging="231"/>
        <w:jc w:val="left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ro-RO" w:eastAsia="ro-RO" w:bidi="ro-RO"/>
      </w:rPr>
    </w:lvl>
    <w:lvl w:ilvl="2" w:tplc="BEDC964A">
      <w:numFmt w:val="bullet"/>
      <w:lvlText w:val="•"/>
      <w:lvlJc w:val="left"/>
      <w:pPr>
        <w:ind w:left="1849" w:hanging="231"/>
      </w:pPr>
      <w:rPr>
        <w:rFonts w:hint="default"/>
        <w:lang w:val="ro-RO" w:eastAsia="ro-RO" w:bidi="ro-RO"/>
      </w:rPr>
    </w:lvl>
    <w:lvl w:ilvl="3" w:tplc="214A9E8A">
      <w:numFmt w:val="bullet"/>
      <w:lvlText w:val="•"/>
      <w:lvlJc w:val="left"/>
      <w:pPr>
        <w:ind w:left="2638" w:hanging="231"/>
      </w:pPr>
      <w:rPr>
        <w:rFonts w:hint="default"/>
        <w:lang w:val="ro-RO" w:eastAsia="ro-RO" w:bidi="ro-RO"/>
      </w:rPr>
    </w:lvl>
    <w:lvl w:ilvl="4" w:tplc="AB508A4A">
      <w:numFmt w:val="bullet"/>
      <w:lvlText w:val="•"/>
      <w:lvlJc w:val="left"/>
      <w:pPr>
        <w:ind w:left="3427" w:hanging="231"/>
      </w:pPr>
      <w:rPr>
        <w:rFonts w:hint="default"/>
        <w:lang w:val="ro-RO" w:eastAsia="ro-RO" w:bidi="ro-RO"/>
      </w:rPr>
    </w:lvl>
    <w:lvl w:ilvl="5" w:tplc="E2A093F4">
      <w:numFmt w:val="bullet"/>
      <w:lvlText w:val="•"/>
      <w:lvlJc w:val="left"/>
      <w:pPr>
        <w:ind w:left="4216" w:hanging="231"/>
      </w:pPr>
      <w:rPr>
        <w:rFonts w:hint="default"/>
        <w:lang w:val="ro-RO" w:eastAsia="ro-RO" w:bidi="ro-RO"/>
      </w:rPr>
    </w:lvl>
    <w:lvl w:ilvl="6" w:tplc="72860904">
      <w:numFmt w:val="bullet"/>
      <w:lvlText w:val="•"/>
      <w:lvlJc w:val="left"/>
      <w:pPr>
        <w:ind w:left="5006" w:hanging="231"/>
      </w:pPr>
      <w:rPr>
        <w:rFonts w:hint="default"/>
        <w:lang w:val="ro-RO" w:eastAsia="ro-RO" w:bidi="ro-RO"/>
      </w:rPr>
    </w:lvl>
    <w:lvl w:ilvl="7" w:tplc="5252903A">
      <w:numFmt w:val="bullet"/>
      <w:lvlText w:val="•"/>
      <w:lvlJc w:val="left"/>
      <w:pPr>
        <w:ind w:left="5795" w:hanging="231"/>
      </w:pPr>
      <w:rPr>
        <w:rFonts w:hint="default"/>
        <w:lang w:val="ro-RO" w:eastAsia="ro-RO" w:bidi="ro-RO"/>
      </w:rPr>
    </w:lvl>
    <w:lvl w:ilvl="8" w:tplc="756E8F3A">
      <w:numFmt w:val="bullet"/>
      <w:lvlText w:val="•"/>
      <w:lvlJc w:val="left"/>
      <w:pPr>
        <w:ind w:left="6584" w:hanging="231"/>
      </w:pPr>
      <w:rPr>
        <w:rFonts w:hint="default"/>
        <w:lang w:val="ro-RO" w:eastAsia="ro-RO" w:bidi="ro-RO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alomita ADI">
    <w15:presenceInfo w15:providerId="Windows Live" w15:userId="d4dd0011517dee5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E67"/>
    <w:rsid w:val="0013436C"/>
    <w:rsid w:val="001355E7"/>
    <w:rsid w:val="00145FD3"/>
    <w:rsid w:val="001F588F"/>
    <w:rsid w:val="002E40DF"/>
    <w:rsid w:val="004271CA"/>
    <w:rsid w:val="00492755"/>
    <w:rsid w:val="005B579D"/>
    <w:rsid w:val="005C6489"/>
    <w:rsid w:val="005F45B9"/>
    <w:rsid w:val="00604D6C"/>
    <w:rsid w:val="00711F12"/>
    <w:rsid w:val="00753605"/>
    <w:rsid w:val="008641E7"/>
    <w:rsid w:val="00926B5C"/>
    <w:rsid w:val="0095164C"/>
    <w:rsid w:val="0096389F"/>
    <w:rsid w:val="009D3504"/>
    <w:rsid w:val="00BA22C6"/>
    <w:rsid w:val="00BC152B"/>
    <w:rsid w:val="00C853CB"/>
    <w:rsid w:val="00DC321D"/>
    <w:rsid w:val="00DC55C1"/>
    <w:rsid w:val="00E34E67"/>
    <w:rsid w:val="00FD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40DADC"/>
  <w15:docId w15:val="{7E19E8E7-0756-4A3B-9380-8264A9F0F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3C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C853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C853C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853CB"/>
    <w:rPr>
      <w:rFonts w:ascii="Calibri" w:eastAsia="Calibri" w:hAnsi="Calibri" w:cs="Calibri"/>
      <w:sz w:val="24"/>
      <w:szCs w:val="24"/>
      <w:lang w:eastAsia="ro-RO" w:bidi="ro-RO"/>
    </w:rPr>
  </w:style>
  <w:style w:type="paragraph" w:customStyle="1" w:styleId="TableParagraph">
    <w:name w:val="Table Paragraph"/>
    <w:basedOn w:val="Normal"/>
    <w:uiPriority w:val="1"/>
    <w:qFormat/>
    <w:rsid w:val="00C853CB"/>
  </w:style>
  <w:style w:type="character" w:styleId="CommentReference">
    <w:name w:val="annotation reference"/>
    <w:basedOn w:val="DefaultParagraphFont"/>
    <w:uiPriority w:val="99"/>
    <w:semiHidden/>
    <w:unhideWhenUsed/>
    <w:rsid w:val="00DC32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32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321D"/>
    <w:rPr>
      <w:rFonts w:ascii="Calibri" w:eastAsia="Calibri" w:hAnsi="Calibri" w:cs="Calibri"/>
      <w:sz w:val="20"/>
      <w:szCs w:val="20"/>
      <w:lang w:eastAsia="ro-RO" w:bidi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32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321D"/>
    <w:rPr>
      <w:rFonts w:ascii="Calibri" w:eastAsia="Calibri" w:hAnsi="Calibri" w:cs="Calibri"/>
      <w:b/>
      <w:bCs/>
      <w:sz w:val="20"/>
      <w:szCs w:val="20"/>
      <w:lang w:eastAsia="ro-RO" w:bidi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2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21D"/>
    <w:rPr>
      <w:rFonts w:ascii="Tahoma" w:eastAsia="Calibri" w:hAnsi="Tahoma" w:cs="Tahoma"/>
      <w:sz w:val="16"/>
      <w:szCs w:val="16"/>
      <w:lang w:eastAsia="ro-RO" w:bidi="ro-RO"/>
    </w:rPr>
  </w:style>
  <w:style w:type="paragraph" w:styleId="Header">
    <w:name w:val="header"/>
    <w:basedOn w:val="Normal"/>
    <w:link w:val="HeaderChar"/>
    <w:uiPriority w:val="99"/>
    <w:unhideWhenUsed/>
    <w:rsid w:val="004271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1CA"/>
    <w:rPr>
      <w:rFonts w:ascii="Calibri" w:eastAsia="Calibri" w:hAnsi="Calibri" w:cs="Calibri"/>
      <w:lang w:eastAsia="ro-RO" w:bidi="ro-RO"/>
    </w:rPr>
  </w:style>
  <w:style w:type="paragraph" w:styleId="Footer">
    <w:name w:val="footer"/>
    <w:basedOn w:val="Normal"/>
    <w:link w:val="FooterChar"/>
    <w:uiPriority w:val="99"/>
    <w:unhideWhenUsed/>
    <w:rsid w:val="004271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1CA"/>
    <w:rPr>
      <w:rFonts w:ascii="Calibri" w:eastAsia="Calibri" w:hAnsi="Calibri" w:cs="Calibri"/>
      <w:lang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513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Ialomita ADI</dc:creator>
  <cp:lastModifiedBy>CONTABILITATE</cp:lastModifiedBy>
  <cp:revision>6</cp:revision>
  <cp:lastPrinted>2019-05-15T06:26:00Z</cp:lastPrinted>
  <dcterms:created xsi:type="dcterms:W3CDTF">2019-05-15T07:33:00Z</dcterms:created>
  <dcterms:modified xsi:type="dcterms:W3CDTF">2019-05-16T07:33:00Z</dcterms:modified>
</cp:coreProperties>
</file>